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2393FE" w14:textId="77777777" w:rsidR="00EF3BF7" w:rsidRDefault="00EF3BF7" w:rsidP="00E20EC3">
      <w:pPr>
        <w:rPr>
          <w:rFonts w:ascii="Century Gothic" w:hAnsi="Century Gothic"/>
          <w:b/>
          <w:sz w:val="16"/>
          <w:szCs w:val="16"/>
          <w:lang w:val="es-ES_tradnl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9"/>
        <w:gridCol w:w="3270"/>
        <w:gridCol w:w="813"/>
        <w:gridCol w:w="1039"/>
        <w:gridCol w:w="611"/>
        <w:gridCol w:w="825"/>
        <w:gridCol w:w="825"/>
        <w:gridCol w:w="1023"/>
      </w:tblGrid>
      <w:tr w:rsidR="00EF3BF7" w:rsidRPr="00EF3BF7" w14:paraId="7FD769DC" w14:textId="77777777" w:rsidTr="00BB02BD">
        <w:trPr>
          <w:trHeight w:val="186"/>
        </w:trPr>
        <w:tc>
          <w:tcPr>
            <w:tcW w:w="1659" w:type="dxa"/>
            <w:shd w:val="clear" w:color="auto" w:fill="E2EFD9" w:themeFill="accent6" w:themeFillTint="33"/>
            <w:vAlign w:val="center"/>
            <w:hideMark/>
          </w:tcPr>
          <w:p w14:paraId="78F148A4" w14:textId="77777777" w:rsidR="00EF3BF7" w:rsidRPr="00EF3BF7" w:rsidRDefault="00EF3BF7" w:rsidP="00EF3BF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EF3BF7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val="es-ES" w:eastAsia="es-CO"/>
              </w:rPr>
              <w:t>Lugar:</w:t>
            </w:r>
          </w:p>
        </w:tc>
        <w:tc>
          <w:tcPr>
            <w:tcW w:w="4083" w:type="dxa"/>
            <w:gridSpan w:val="2"/>
            <w:shd w:val="clear" w:color="auto" w:fill="auto"/>
            <w:vAlign w:val="center"/>
            <w:hideMark/>
          </w:tcPr>
          <w:p w14:paraId="5B7CC5D2" w14:textId="38109F89" w:rsidR="00EF3BF7" w:rsidRPr="00EF3BF7" w:rsidRDefault="00EF3BF7" w:rsidP="00EF3BF7">
            <w:pPr>
              <w:rPr>
                <w:rFonts w:ascii="Century Gothic" w:hAnsi="Century Gothic" w:cs="Arial"/>
                <w:bCs/>
                <w:color w:val="000000"/>
                <w:sz w:val="18"/>
                <w:szCs w:val="18"/>
                <w:lang w:eastAsia="es-CO"/>
              </w:rPr>
            </w:pPr>
            <w:r w:rsidRPr="00EF3BF7">
              <w:rPr>
                <w:rFonts w:ascii="Century Gothic" w:hAnsi="Century Gothic" w:cs="Arial"/>
                <w:bCs/>
                <w:color w:val="000000"/>
                <w:sz w:val="18"/>
                <w:szCs w:val="18"/>
                <w:lang w:eastAsia="es-CO"/>
              </w:rPr>
              <w:t> </w:t>
            </w:r>
            <w:r w:rsidR="00BB02BD">
              <w:rPr>
                <w:rFonts w:ascii="Century Gothic" w:hAnsi="Century Gothic" w:cs="Arial"/>
                <w:bCs/>
                <w:color w:val="000000"/>
                <w:sz w:val="18"/>
                <w:szCs w:val="18"/>
                <w:lang w:eastAsia="es-CO"/>
              </w:rPr>
              <w:t>Reunión</w:t>
            </w:r>
            <w:r w:rsidR="00B17B75">
              <w:rPr>
                <w:rFonts w:ascii="Century Gothic" w:hAnsi="Century Gothic" w:cs="Arial"/>
                <w:bCs/>
                <w:color w:val="000000"/>
                <w:sz w:val="18"/>
                <w:szCs w:val="18"/>
                <w:lang w:eastAsia="es-CO"/>
              </w:rPr>
              <w:t xml:space="preserve"> Virtual</w:t>
            </w:r>
          </w:p>
        </w:tc>
        <w:tc>
          <w:tcPr>
            <w:tcW w:w="1650" w:type="dxa"/>
            <w:gridSpan w:val="2"/>
            <w:shd w:val="clear" w:color="auto" w:fill="E2EFD9" w:themeFill="accent6" w:themeFillTint="33"/>
            <w:vAlign w:val="center"/>
            <w:hideMark/>
          </w:tcPr>
          <w:p w14:paraId="5CBDE812" w14:textId="77777777" w:rsidR="00EF3BF7" w:rsidRPr="00EF3BF7" w:rsidRDefault="00EF3BF7" w:rsidP="00EF3BF7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EF3BF7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val="es-ES" w:eastAsia="es-CO"/>
              </w:rPr>
              <w:t xml:space="preserve">Fecha: 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7C7CF21F" w14:textId="5E5C40CC" w:rsidR="00EF3BF7" w:rsidRPr="00B17B75" w:rsidRDefault="00B17B75" w:rsidP="00EF3BF7">
            <w:pPr>
              <w:jc w:val="center"/>
              <w:rPr>
                <w:rFonts w:ascii="Century Gothic" w:hAnsi="Century Gothic" w:cs="Arial"/>
                <w:bCs/>
                <w:color w:val="000000" w:themeColor="text1"/>
                <w:sz w:val="18"/>
                <w:szCs w:val="18"/>
                <w:lang w:eastAsia="es-CO"/>
              </w:rPr>
            </w:pPr>
            <w:r w:rsidRPr="00B17B75">
              <w:rPr>
                <w:rFonts w:ascii="Century Gothic" w:hAnsi="Century Gothic" w:cs="Arial"/>
                <w:bCs/>
                <w:color w:val="000000" w:themeColor="text1"/>
                <w:sz w:val="18"/>
                <w:szCs w:val="18"/>
                <w:lang w:eastAsia="es-CO"/>
              </w:rPr>
              <w:t>29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60618B91" w14:textId="62166671" w:rsidR="00EF3BF7" w:rsidRPr="00B17B75" w:rsidRDefault="00B17B75" w:rsidP="00B17B75">
            <w:pPr>
              <w:jc w:val="center"/>
              <w:rPr>
                <w:rFonts w:ascii="Century Gothic" w:hAnsi="Century Gothic" w:cs="Arial"/>
                <w:bCs/>
                <w:color w:val="000000" w:themeColor="text1"/>
                <w:sz w:val="18"/>
                <w:szCs w:val="18"/>
                <w:lang w:eastAsia="es-CO"/>
              </w:rPr>
            </w:pPr>
            <w:r w:rsidRPr="00B17B75">
              <w:rPr>
                <w:rFonts w:ascii="Century Gothic" w:hAnsi="Century Gothic" w:cs="Arial"/>
                <w:bCs/>
                <w:color w:val="000000" w:themeColor="text1"/>
                <w:sz w:val="18"/>
                <w:szCs w:val="18"/>
                <w:lang w:eastAsia="es-CO"/>
              </w:rPr>
              <w:t>01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14:paraId="193420B4" w14:textId="09BCA1AC" w:rsidR="00EF3BF7" w:rsidRPr="00B17B75" w:rsidRDefault="00B17B75" w:rsidP="00EF3BF7">
            <w:pPr>
              <w:jc w:val="center"/>
              <w:rPr>
                <w:rFonts w:ascii="Century Gothic" w:hAnsi="Century Gothic" w:cs="Arial"/>
                <w:bCs/>
                <w:color w:val="000000" w:themeColor="text1"/>
                <w:sz w:val="18"/>
                <w:szCs w:val="18"/>
                <w:lang w:eastAsia="es-CO"/>
              </w:rPr>
            </w:pPr>
            <w:r w:rsidRPr="00B17B75">
              <w:rPr>
                <w:rFonts w:ascii="Century Gothic" w:hAnsi="Century Gothic" w:cs="Arial"/>
                <w:bCs/>
                <w:color w:val="000000" w:themeColor="text1"/>
                <w:sz w:val="18"/>
                <w:szCs w:val="18"/>
                <w:lang w:eastAsia="es-CO"/>
              </w:rPr>
              <w:t>2021</w:t>
            </w:r>
          </w:p>
        </w:tc>
      </w:tr>
      <w:tr w:rsidR="00EF3BF7" w:rsidRPr="00EF3BF7" w14:paraId="66E89B85" w14:textId="77777777" w:rsidTr="00BB02BD">
        <w:trPr>
          <w:trHeight w:val="158"/>
        </w:trPr>
        <w:tc>
          <w:tcPr>
            <w:tcW w:w="1659" w:type="dxa"/>
            <w:shd w:val="clear" w:color="auto" w:fill="E2EFD9" w:themeFill="accent6" w:themeFillTint="33"/>
            <w:vAlign w:val="center"/>
            <w:hideMark/>
          </w:tcPr>
          <w:p w14:paraId="06052046" w14:textId="77777777" w:rsidR="00EF3BF7" w:rsidRPr="00EF3BF7" w:rsidRDefault="00EF3BF7" w:rsidP="00EF3BF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EF3BF7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val="es-ES" w:eastAsia="es-CO"/>
              </w:rPr>
              <w:t>Hora Inicio: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14:paraId="0DB3E0F2" w14:textId="3518FF0E" w:rsidR="00EF3BF7" w:rsidRPr="00EF3BF7" w:rsidRDefault="00EF3BF7" w:rsidP="00EF3BF7">
            <w:pPr>
              <w:rPr>
                <w:rFonts w:ascii="Century Gothic" w:hAnsi="Century Gothic" w:cs="Arial"/>
                <w:bCs/>
                <w:color w:val="000000"/>
                <w:sz w:val="18"/>
                <w:szCs w:val="18"/>
                <w:lang w:eastAsia="es-CO"/>
              </w:rPr>
            </w:pPr>
            <w:r w:rsidRPr="00EF3BF7">
              <w:rPr>
                <w:rFonts w:ascii="Century Gothic" w:hAnsi="Century Gothic" w:cs="Arial"/>
                <w:bCs/>
                <w:color w:val="000000"/>
                <w:sz w:val="18"/>
                <w:szCs w:val="18"/>
                <w:lang w:eastAsia="es-CO"/>
              </w:rPr>
              <w:t> </w:t>
            </w:r>
            <w:r w:rsidR="00B17B75">
              <w:rPr>
                <w:rFonts w:ascii="Century Gothic" w:hAnsi="Century Gothic" w:cs="Arial"/>
                <w:bCs/>
                <w:color w:val="000000"/>
                <w:sz w:val="18"/>
                <w:szCs w:val="18"/>
                <w:lang w:eastAsia="es-CO"/>
              </w:rPr>
              <w:t>9:00</w:t>
            </w:r>
            <w:r w:rsidR="00ED78C5">
              <w:rPr>
                <w:rFonts w:ascii="Century Gothic" w:hAnsi="Century Gothic" w:cs="Arial"/>
                <w:bCs/>
                <w:color w:val="000000"/>
                <w:sz w:val="18"/>
                <w:szCs w:val="18"/>
                <w:lang w:eastAsia="es-CO"/>
              </w:rPr>
              <w:t xml:space="preserve"> </w:t>
            </w:r>
            <w:r w:rsidR="00B17B75">
              <w:rPr>
                <w:rFonts w:ascii="Century Gothic" w:hAnsi="Century Gothic" w:cs="Arial"/>
                <w:bCs/>
                <w:color w:val="000000"/>
                <w:sz w:val="18"/>
                <w:szCs w:val="18"/>
                <w:lang w:eastAsia="es-CO"/>
              </w:rPr>
              <w:t>a</w:t>
            </w:r>
            <w:r w:rsidR="00ED78C5">
              <w:rPr>
                <w:rFonts w:ascii="Century Gothic" w:hAnsi="Century Gothic" w:cs="Arial"/>
                <w:bCs/>
                <w:color w:val="000000"/>
                <w:sz w:val="18"/>
                <w:szCs w:val="18"/>
                <w:lang w:eastAsia="es-CO"/>
              </w:rPr>
              <w:t>.</w:t>
            </w:r>
            <w:r w:rsidR="00B17B75">
              <w:rPr>
                <w:rFonts w:ascii="Century Gothic" w:hAnsi="Century Gothic" w:cs="Arial"/>
                <w:bCs/>
                <w:color w:val="000000"/>
                <w:sz w:val="18"/>
                <w:szCs w:val="18"/>
                <w:lang w:eastAsia="es-CO"/>
              </w:rPr>
              <w:t>m</w:t>
            </w:r>
            <w:r w:rsidR="00ED78C5">
              <w:rPr>
                <w:rFonts w:ascii="Century Gothic" w:hAnsi="Century Gothic" w:cs="Arial"/>
                <w:bCs/>
                <w:color w:val="000000"/>
                <w:sz w:val="18"/>
                <w:szCs w:val="18"/>
                <w:lang w:eastAsia="es-CO"/>
              </w:rPr>
              <w:t>.</w:t>
            </w:r>
          </w:p>
        </w:tc>
        <w:tc>
          <w:tcPr>
            <w:tcW w:w="1852" w:type="dxa"/>
            <w:gridSpan w:val="2"/>
            <w:shd w:val="clear" w:color="auto" w:fill="E2EFD9" w:themeFill="accent6" w:themeFillTint="33"/>
            <w:vAlign w:val="center"/>
            <w:hideMark/>
          </w:tcPr>
          <w:p w14:paraId="48C94A47" w14:textId="77777777" w:rsidR="00EF3BF7" w:rsidRPr="00EF3BF7" w:rsidRDefault="00EF3BF7" w:rsidP="00EF3BF7">
            <w:pPr>
              <w:rPr>
                <w:rFonts w:ascii="Century Gothic" w:hAnsi="Century Gothic" w:cs="Arial"/>
                <w:b/>
                <w:bCs/>
                <w:sz w:val="18"/>
                <w:szCs w:val="18"/>
                <w:lang w:eastAsia="es-CO"/>
              </w:rPr>
            </w:pPr>
            <w:r w:rsidRPr="000151C8">
              <w:rPr>
                <w:rFonts w:ascii="Century Gothic" w:hAnsi="Century Gothic" w:cs="Arial"/>
                <w:b/>
                <w:bCs/>
                <w:sz w:val="18"/>
                <w:szCs w:val="18"/>
                <w:lang w:eastAsia="es-CO"/>
              </w:rPr>
              <w:t>Hora Final:</w:t>
            </w:r>
          </w:p>
        </w:tc>
        <w:tc>
          <w:tcPr>
            <w:tcW w:w="3284" w:type="dxa"/>
            <w:gridSpan w:val="4"/>
            <w:shd w:val="clear" w:color="auto" w:fill="auto"/>
            <w:vAlign w:val="center"/>
            <w:hideMark/>
          </w:tcPr>
          <w:p w14:paraId="6D335FA1" w14:textId="475809C4" w:rsidR="00EF3BF7" w:rsidRPr="00EF3BF7" w:rsidRDefault="00EF3BF7" w:rsidP="00EF3BF7">
            <w:pPr>
              <w:rPr>
                <w:rFonts w:ascii="Century Gothic" w:hAnsi="Century Gothic" w:cs="Arial"/>
                <w:bCs/>
                <w:color w:val="000000"/>
                <w:sz w:val="18"/>
                <w:szCs w:val="18"/>
                <w:lang w:eastAsia="es-CO"/>
              </w:rPr>
            </w:pPr>
            <w:r w:rsidRPr="00EF3BF7">
              <w:rPr>
                <w:rFonts w:ascii="Century Gothic" w:hAnsi="Century Gothic" w:cs="Arial"/>
                <w:bCs/>
                <w:color w:val="000000"/>
                <w:sz w:val="18"/>
                <w:szCs w:val="18"/>
                <w:lang w:eastAsia="es-CO"/>
              </w:rPr>
              <w:t> </w:t>
            </w:r>
            <w:r w:rsidR="00B17B75">
              <w:rPr>
                <w:rFonts w:ascii="Century Gothic" w:hAnsi="Century Gothic" w:cs="Arial"/>
                <w:bCs/>
                <w:color w:val="000000"/>
                <w:sz w:val="18"/>
                <w:szCs w:val="18"/>
                <w:lang w:eastAsia="es-CO"/>
              </w:rPr>
              <w:t>11:00</w:t>
            </w:r>
            <w:r w:rsidR="00ED78C5">
              <w:rPr>
                <w:rFonts w:ascii="Century Gothic" w:hAnsi="Century Gothic" w:cs="Arial"/>
                <w:bCs/>
                <w:color w:val="000000"/>
                <w:sz w:val="18"/>
                <w:szCs w:val="18"/>
                <w:lang w:eastAsia="es-CO"/>
              </w:rPr>
              <w:t xml:space="preserve"> </w:t>
            </w:r>
            <w:r w:rsidR="00B17B75">
              <w:rPr>
                <w:rFonts w:ascii="Century Gothic" w:hAnsi="Century Gothic" w:cs="Arial"/>
                <w:bCs/>
                <w:color w:val="000000"/>
                <w:sz w:val="18"/>
                <w:szCs w:val="18"/>
                <w:lang w:eastAsia="es-CO"/>
              </w:rPr>
              <w:t>a</w:t>
            </w:r>
            <w:r w:rsidR="00ED78C5">
              <w:rPr>
                <w:rFonts w:ascii="Century Gothic" w:hAnsi="Century Gothic" w:cs="Arial"/>
                <w:bCs/>
                <w:color w:val="000000"/>
                <w:sz w:val="18"/>
                <w:szCs w:val="18"/>
                <w:lang w:eastAsia="es-CO"/>
              </w:rPr>
              <w:t>.</w:t>
            </w:r>
            <w:r w:rsidR="00B17B75">
              <w:rPr>
                <w:rFonts w:ascii="Century Gothic" w:hAnsi="Century Gothic" w:cs="Arial"/>
                <w:bCs/>
                <w:color w:val="000000"/>
                <w:sz w:val="18"/>
                <w:szCs w:val="18"/>
                <w:lang w:eastAsia="es-CO"/>
              </w:rPr>
              <w:t>m</w:t>
            </w:r>
            <w:r w:rsidR="00ED78C5">
              <w:rPr>
                <w:rFonts w:ascii="Century Gothic" w:hAnsi="Century Gothic" w:cs="Arial"/>
                <w:bCs/>
                <w:color w:val="000000"/>
                <w:sz w:val="18"/>
                <w:szCs w:val="18"/>
                <w:lang w:eastAsia="es-CO"/>
              </w:rPr>
              <w:t>.</w:t>
            </w:r>
          </w:p>
        </w:tc>
      </w:tr>
    </w:tbl>
    <w:p w14:paraId="04A33D39" w14:textId="77777777" w:rsidR="00EF3BF7" w:rsidRDefault="00EF3BF7" w:rsidP="00E20EC3">
      <w:pPr>
        <w:rPr>
          <w:rFonts w:ascii="Century Gothic" w:hAnsi="Century Gothic"/>
          <w:b/>
          <w:sz w:val="16"/>
          <w:szCs w:val="16"/>
          <w:lang w:val="es-ES_tradnl"/>
        </w:rPr>
      </w:pPr>
    </w:p>
    <w:p w14:paraId="448C63BD" w14:textId="6CB349F0" w:rsidR="004A3199" w:rsidRPr="00EF3BF7" w:rsidRDefault="004A3199" w:rsidP="004A3199">
      <w:pPr>
        <w:pStyle w:val="Ttulo1"/>
        <w:rPr>
          <w:rFonts w:ascii="Century Gothic" w:hAnsi="Century Gothic"/>
          <w:sz w:val="18"/>
          <w:szCs w:val="18"/>
        </w:rPr>
      </w:pPr>
      <w:r w:rsidRPr="00EF3BF7">
        <w:rPr>
          <w:rFonts w:ascii="Century Gothic" w:hAnsi="Century Gothic"/>
          <w:sz w:val="18"/>
          <w:szCs w:val="18"/>
        </w:rPr>
        <w:t>Objetivo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5"/>
      </w:tblGrid>
      <w:tr w:rsidR="004A3199" w:rsidRPr="00EF3BF7" w14:paraId="4786199E" w14:textId="77777777" w:rsidTr="00FD74A4">
        <w:trPr>
          <w:trHeight w:val="479"/>
        </w:trPr>
        <w:tc>
          <w:tcPr>
            <w:tcW w:w="10075" w:type="dxa"/>
          </w:tcPr>
          <w:p w14:paraId="7D768981" w14:textId="5F9232E9" w:rsidR="004A3199" w:rsidRPr="00EF3BF7" w:rsidRDefault="00954E46" w:rsidP="00DD5FC5">
            <w:pPr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 w:rsidRPr="00FD74A4">
              <w:rPr>
                <w:rFonts w:ascii="Century Gothic" w:hAnsi="Century Gothic"/>
                <w:sz w:val="18"/>
                <w:szCs w:val="18"/>
                <w:lang w:val="es-ES_tradnl"/>
              </w:rPr>
              <w:t>P</w:t>
            </w:r>
            <w:r w:rsidR="00BB02BD" w:rsidRPr="00FD74A4">
              <w:rPr>
                <w:rFonts w:ascii="Century Gothic" w:hAnsi="Century Gothic"/>
                <w:sz w:val="18"/>
                <w:szCs w:val="18"/>
                <w:lang w:val="es-ES_tradnl"/>
              </w:rPr>
              <w:t>resentar y recoger los aportes de las entidades al plan de acción de la Mesa de Manejo de Emergencias para el 2021 y realizar seguimiento al plan de temporada seca</w:t>
            </w:r>
            <w:r w:rsidR="00B17B75">
              <w:rPr>
                <w:rFonts w:ascii="Century Gothic" w:hAnsi="Century Gothic"/>
                <w:sz w:val="18"/>
                <w:szCs w:val="18"/>
                <w:lang w:val="es-ES_tradnl"/>
              </w:rPr>
              <w:t>.</w:t>
            </w:r>
          </w:p>
        </w:tc>
      </w:tr>
    </w:tbl>
    <w:p w14:paraId="7E9190B2" w14:textId="77777777" w:rsidR="004A3199" w:rsidRPr="00EF3BF7" w:rsidRDefault="004A3199" w:rsidP="004A3199">
      <w:pPr>
        <w:rPr>
          <w:rFonts w:ascii="Century Gothic" w:hAnsi="Century Gothic"/>
          <w:b/>
          <w:sz w:val="18"/>
          <w:szCs w:val="18"/>
          <w:lang w:val="es-ES_tradnl"/>
        </w:rPr>
      </w:pPr>
    </w:p>
    <w:p w14:paraId="3168F5C0" w14:textId="35DA12EB" w:rsidR="004A3199" w:rsidRPr="00EF3BF7" w:rsidRDefault="004855F2" w:rsidP="004A3199">
      <w:pPr>
        <w:rPr>
          <w:rFonts w:ascii="Century Gothic" w:hAnsi="Century Gothic"/>
          <w:b/>
          <w:sz w:val="18"/>
          <w:szCs w:val="18"/>
          <w:lang w:val="es-ES_tradnl"/>
        </w:rPr>
      </w:pPr>
      <w:r>
        <w:rPr>
          <w:rFonts w:ascii="Century Gothic" w:hAnsi="Century Gothic"/>
          <w:b/>
          <w:sz w:val="18"/>
          <w:szCs w:val="18"/>
          <w:lang w:val="es-ES_tradnl"/>
        </w:rPr>
        <w:t xml:space="preserve">     </w:t>
      </w:r>
      <w:r w:rsidR="00EF3BF7">
        <w:rPr>
          <w:rFonts w:ascii="Century Gothic" w:hAnsi="Century Gothic"/>
          <w:b/>
          <w:sz w:val="18"/>
          <w:szCs w:val="18"/>
          <w:lang w:val="es-ES_tradnl"/>
        </w:rPr>
        <w:t>Orden del día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5"/>
      </w:tblGrid>
      <w:tr w:rsidR="004A3199" w:rsidRPr="00EF3BF7" w14:paraId="3A4C0F41" w14:textId="77777777" w:rsidTr="00FB3F85">
        <w:trPr>
          <w:trHeight w:val="704"/>
        </w:trPr>
        <w:tc>
          <w:tcPr>
            <w:tcW w:w="10075" w:type="dxa"/>
          </w:tcPr>
          <w:p w14:paraId="22A88E9C" w14:textId="0974B7CB" w:rsidR="004A3199" w:rsidRDefault="00B17B75" w:rsidP="00077F01">
            <w:pPr>
              <w:pStyle w:val="Prrafodelista"/>
              <w:numPr>
                <w:ilvl w:val="0"/>
                <w:numId w:val="1"/>
              </w:numPr>
              <w:ind w:left="499" w:hanging="425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Verificación del Qu</w:t>
            </w:r>
            <w:r w:rsidR="00ED78C5">
              <w:rPr>
                <w:rFonts w:ascii="Century Gothic" w:hAnsi="Century Gothic"/>
                <w:sz w:val="18"/>
                <w:szCs w:val="18"/>
                <w:lang w:val="es-ES_tradnl"/>
              </w:rPr>
              <w:t>ó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rum</w:t>
            </w:r>
          </w:p>
          <w:p w14:paraId="788FDDFD" w14:textId="5E309B67" w:rsidR="00B17B75" w:rsidRDefault="00B17B75" w:rsidP="00077F01">
            <w:pPr>
              <w:pStyle w:val="Prrafodelista"/>
              <w:numPr>
                <w:ilvl w:val="0"/>
                <w:numId w:val="1"/>
              </w:numPr>
              <w:ind w:left="499" w:hanging="425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Aprobación del acta anterior</w:t>
            </w:r>
          </w:p>
          <w:p w14:paraId="4CCB9852" w14:textId="5DBBA2FD" w:rsidR="00B17B75" w:rsidRDefault="00B17B75" w:rsidP="00077F01">
            <w:pPr>
              <w:pStyle w:val="Prrafodelista"/>
              <w:numPr>
                <w:ilvl w:val="0"/>
                <w:numId w:val="1"/>
              </w:numPr>
              <w:ind w:left="499" w:hanging="425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Socialización del reglamento de la </w:t>
            </w:r>
            <w:r w:rsidR="00170E97">
              <w:rPr>
                <w:rFonts w:ascii="Century Gothic" w:hAnsi="Century Gothic"/>
                <w:sz w:val="18"/>
                <w:szCs w:val="18"/>
                <w:lang w:val="es-ES_tradnl"/>
              </w:rPr>
              <w:t>M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esa </w:t>
            </w:r>
          </w:p>
          <w:p w14:paraId="30F2A804" w14:textId="02B21DD7" w:rsidR="00B17B75" w:rsidRDefault="00B17B75" w:rsidP="00077F01">
            <w:pPr>
              <w:pStyle w:val="Prrafodelista"/>
              <w:numPr>
                <w:ilvl w:val="0"/>
                <w:numId w:val="1"/>
              </w:numPr>
              <w:ind w:left="499" w:hanging="425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Socialización </w:t>
            </w:r>
            <w:r w:rsidR="00170E97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del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plan de trabajo de la </w:t>
            </w:r>
            <w:r w:rsidR="00170E97">
              <w:rPr>
                <w:rFonts w:ascii="Century Gothic" w:hAnsi="Century Gothic"/>
                <w:sz w:val="18"/>
                <w:szCs w:val="18"/>
                <w:lang w:val="es-ES_tradnl"/>
              </w:rPr>
              <w:t>M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esa de </w:t>
            </w:r>
            <w:r w:rsidR="00170E97">
              <w:rPr>
                <w:rFonts w:ascii="Century Gothic" w:hAnsi="Century Gothic"/>
                <w:sz w:val="18"/>
                <w:szCs w:val="18"/>
                <w:lang w:val="es-ES_tradnl"/>
              </w:rPr>
              <w:t>M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anejo</w:t>
            </w:r>
          </w:p>
          <w:p w14:paraId="58C632FF" w14:textId="77777777" w:rsidR="00B17B75" w:rsidRDefault="00B17B75" w:rsidP="00077F01">
            <w:pPr>
              <w:pStyle w:val="Prrafodelista"/>
              <w:numPr>
                <w:ilvl w:val="0"/>
                <w:numId w:val="1"/>
              </w:numPr>
              <w:ind w:left="499" w:hanging="425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Seguimiento al plan de temporada menos lluvias</w:t>
            </w:r>
          </w:p>
          <w:p w14:paraId="68702B03" w14:textId="78914FAD" w:rsidR="00B17B75" w:rsidRDefault="00B17B75" w:rsidP="00077F01">
            <w:pPr>
              <w:pStyle w:val="Prrafodelista"/>
              <w:numPr>
                <w:ilvl w:val="1"/>
                <w:numId w:val="1"/>
              </w:numPr>
              <w:ind w:left="499" w:hanging="425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Seguimiento a eventos registrados en la temporada</w:t>
            </w:r>
          </w:p>
          <w:p w14:paraId="79AA94F5" w14:textId="4F387622" w:rsidR="00B17B75" w:rsidRDefault="00B17B75" w:rsidP="00077F01">
            <w:pPr>
              <w:pStyle w:val="Prrafodelista"/>
              <w:numPr>
                <w:ilvl w:val="1"/>
                <w:numId w:val="1"/>
              </w:numPr>
              <w:ind w:left="499" w:hanging="425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Socialización por parte de las entidades</w:t>
            </w:r>
            <w:r w:rsidR="00170E97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a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las acciones </w:t>
            </w:r>
            <w:r w:rsidR="00170E97">
              <w:rPr>
                <w:rFonts w:ascii="Century Gothic" w:hAnsi="Century Gothic"/>
                <w:sz w:val="18"/>
                <w:szCs w:val="18"/>
                <w:lang w:val="es-ES_tradnl"/>
              </w:rPr>
              <w:t>d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el </w:t>
            </w:r>
            <w:r w:rsidR="00170E97">
              <w:rPr>
                <w:rFonts w:ascii="Century Gothic" w:hAnsi="Century Gothic"/>
                <w:sz w:val="18"/>
                <w:szCs w:val="18"/>
                <w:lang w:val="es-ES_tradnl"/>
              </w:rPr>
              <w:t>P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lan de </w:t>
            </w:r>
            <w:r w:rsidR="00170E97">
              <w:rPr>
                <w:rFonts w:ascii="Century Gothic" w:hAnsi="Century Gothic"/>
                <w:sz w:val="18"/>
                <w:szCs w:val="18"/>
                <w:lang w:val="es-ES_tradnl"/>
              </w:rPr>
              <w:t>C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ontingencia</w:t>
            </w:r>
          </w:p>
          <w:p w14:paraId="763E5BE9" w14:textId="77777777" w:rsidR="00B17B75" w:rsidRDefault="00B17B75" w:rsidP="00077F01">
            <w:pPr>
              <w:pStyle w:val="Prrafodelista"/>
              <w:numPr>
                <w:ilvl w:val="1"/>
                <w:numId w:val="1"/>
              </w:numPr>
              <w:ind w:left="499" w:hanging="425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Estudio de caso</w:t>
            </w:r>
          </w:p>
          <w:p w14:paraId="5D1F8F75" w14:textId="0F99FB0B" w:rsidR="00B17B75" w:rsidRDefault="00B17B75" w:rsidP="00077F01">
            <w:pPr>
              <w:pStyle w:val="Prrafodelista"/>
              <w:numPr>
                <w:ilvl w:val="0"/>
                <w:numId w:val="1"/>
              </w:numPr>
              <w:ind w:left="499" w:hanging="425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Varios</w:t>
            </w:r>
          </w:p>
          <w:p w14:paraId="2BAC9BFB" w14:textId="77777777" w:rsidR="004A3199" w:rsidRDefault="00B17B75" w:rsidP="00077F01">
            <w:pPr>
              <w:ind w:left="499" w:hanging="425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6.1 Recolección de neumáticos fuera de uso (UAESP)</w:t>
            </w:r>
          </w:p>
          <w:p w14:paraId="3F019208" w14:textId="467A4405" w:rsidR="00717655" w:rsidRPr="00EF3BF7" w:rsidRDefault="00717655" w:rsidP="00077F01">
            <w:pPr>
              <w:ind w:left="499" w:hanging="425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6.2. Convenio IDIGER – Cuerpo de Bomberos Voluntarios</w:t>
            </w:r>
          </w:p>
        </w:tc>
      </w:tr>
      <w:tr w:rsidR="002923F2" w:rsidRPr="00EF3BF7" w14:paraId="0E2D0721" w14:textId="77777777" w:rsidTr="00FB3F85">
        <w:trPr>
          <w:trHeight w:val="175"/>
        </w:trPr>
        <w:tc>
          <w:tcPr>
            <w:tcW w:w="10075" w:type="dxa"/>
          </w:tcPr>
          <w:p w14:paraId="01ED784E" w14:textId="1469E395" w:rsidR="002923F2" w:rsidRPr="000E4A49" w:rsidRDefault="002923F2" w:rsidP="00DD5FC5">
            <w:pPr>
              <w:rPr>
                <w:rFonts w:ascii="Century Gothic" w:hAnsi="Century Gothic"/>
                <w:b/>
                <w:bCs/>
                <w:sz w:val="18"/>
                <w:szCs w:val="18"/>
                <w:lang w:val="es-ES_tradnl"/>
              </w:rPr>
            </w:pPr>
            <w:r w:rsidRPr="000E4A49">
              <w:rPr>
                <w:rFonts w:ascii="Century Gothic" w:hAnsi="Century Gothic"/>
                <w:b/>
                <w:bCs/>
                <w:sz w:val="18"/>
                <w:szCs w:val="18"/>
                <w:lang w:val="es-ES_tradnl"/>
              </w:rPr>
              <w:t>Desarrollo de la Reunión:</w:t>
            </w:r>
          </w:p>
        </w:tc>
      </w:tr>
      <w:tr w:rsidR="000E4A49" w:rsidRPr="00EF3BF7" w14:paraId="685D0EC5" w14:textId="77777777" w:rsidTr="00FB3F85">
        <w:trPr>
          <w:trHeight w:val="175"/>
        </w:trPr>
        <w:tc>
          <w:tcPr>
            <w:tcW w:w="10075" w:type="dxa"/>
          </w:tcPr>
          <w:p w14:paraId="4148F5B8" w14:textId="4418CFAB" w:rsidR="002923F2" w:rsidRDefault="002923F2" w:rsidP="002923F2">
            <w:pPr>
              <w:pStyle w:val="Prrafodelista"/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Verificación del Qu</w:t>
            </w:r>
            <w:r w:rsidR="00ED78C5">
              <w:rPr>
                <w:rFonts w:ascii="Century Gothic" w:hAnsi="Century Gothic"/>
                <w:sz w:val="18"/>
                <w:szCs w:val="18"/>
                <w:lang w:val="es-ES_tradnl"/>
              </w:rPr>
              <w:t>ó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rum</w:t>
            </w:r>
          </w:p>
          <w:p w14:paraId="27075EB3" w14:textId="77777777" w:rsidR="002923F2" w:rsidRDefault="002923F2" w:rsidP="002923F2">
            <w:pPr>
              <w:pStyle w:val="Prrafodelista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tbl>
            <w:tblPr>
              <w:tblW w:w="876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949"/>
              <w:gridCol w:w="1713"/>
              <w:gridCol w:w="1098"/>
            </w:tblGrid>
            <w:tr w:rsidR="002923F2" w:rsidRPr="009F1B0B" w14:paraId="423E01C5" w14:textId="77777777" w:rsidTr="009D33EA">
              <w:trPr>
                <w:trHeight w:val="212"/>
                <w:jc w:val="center"/>
              </w:trPr>
              <w:tc>
                <w:tcPr>
                  <w:tcW w:w="5949" w:type="dxa"/>
                  <w:shd w:val="clear" w:color="auto" w:fill="DADADA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60C8BE1C" w14:textId="77777777" w:rsidR="002923F2" w:rsidRPr="009F1B0B" w:rsidRDefault="002923F2" w:rsidP="009D33EA">
                  <w:pPr>
                    <w:jc w:val="center"/>
                    <w:rPr>
                      <w:rFonts w:asciiTheme="minorHAnsi" w:hAnsiTheme="minorHAnsi" w:cs="Arial"/>
                      <w:b/>
                      <w:bCs/>
                      <w:sz w:val="16"/>
                      <w:szCs w:val="16"/>
                      <w:lang w:val="es-ES_tradnl" w:eastAsia="es-ES_tradnl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16"/>
                      <w:szCs w:val="16"/>
                      <w:lang w:val="es-ES_tradnl" w:eastAsia="es-ES_tradnl"/>
                    </w:rPr>
                    <w:t>Entidad</w:t>
                  </w:r>
                </w:p>
              </w:tc>
              <w:tc>
                <w:tcPr>
                  <w:tcW w:w="1713" w:type="dxa"/>
                  <w:shd w:val="clear" w:color="auto" w:fill="DADADA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10322426" w14:textId="77777777" w:rsidR="002923F2" w:rsidRPr="009F1B0B" w:rsidRDefault="002923F2" w:rsidP="009D33EA">
                  <w:pPr>
                    <w:jc w:val="center"/>
                    <w:rPr>
                      <w:rFonts w:asciiTheme="minorHAnsi" w:hAnsiTheme="minorHAnsi" w:cs="Arial"/>
                      <w:b/>
                      <w:bCs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 w:cs="Arial"/>
                      <w:b/>
                      <w:bCs/>
                      <w:sz w:val="16"/>
                      <w:szCs w:val="16"/>
                      <w:lang w:val="es-ES_tradnl" w:eastAsia="es-ES_tradnl"/>
                    </w:rPr>
                    <w:t>Nombre</w:t>
                  </w:r>
                  <w:r>
                    <w:rPr>
                      <w:rFonts w:asciiTheme="minorHAnsi" w:hAnsiTheme="minorHAnsi" w:cs="Arial"/>
                      <w:b/>
                      <w:bCs/>
                      <w:sz w:val="16"/>
                      <w:szCs w:val="16"/>
                      <w:lang w:val="es-ES_tradnl" w:eastAsia="es-ES_tradnl"/>
                    </w:rPr>
                    <w:t xml:space="preserve"> del delegado (a)</w:t>
                  </w:r>
                </w:p>
              </w:tc>
              <w:tc>
                <w:tcPr>
                  <w:tcW w:w="1098" w:type="dxa"/>
                  <w:shd w:val="clear" w:color="auto" w:fill="DADADA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6EA16F76" w14:textId="77777777" w:rsidR="002923F2" w:rsidRPr="009F1B0B" w:rsidRDefault="002923F2" w:rsidP="009D33EA">
                  <w:pPr>
                    <w:jc w:val="center"/>
                    <w:rPr>
                      <w:rFonts w:asciiTheme="minorHAnsi" w:hAnsiTheme="minorHAnsi" w:cs="Arial"/>
                      <w:b/>
                      <w:bCs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 w:cs="Arial"/>
                      <w:b/>
                      <w:bCs/>
                      <w:sz w:val="16"/>
                      <w:szCs w:val="16"/>
                      <w:lang w:val="es-ES_tradnl" w:eastAsia="es-ES_tradnl"/>
                    </w:rPr>
                    <w:t>Participación 29/01/2021</w:t>
                  </w:r>
                </w:p>
              </w:tc>
            </w:tr>
            <w:tr w:rsidR="002923F2" w:rsidRPr="009F1B0B" w14:paraId="0BD23020" w14:textId="77777777" w:rsidTr="009D33EA">
              <w:trPr>
                <w:trHeight w:val="60"/>
                <w:jc w:val="center"/>
              </w:trPr>
              <w:tc>
                <w:tcPr>
                  <w:tcW w:w="5949" w:type="dxa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5FD6BECD" w14:textId="77777777" w:rsidR="002923F2" w:rsidRPr="009F1B0B" w:rsidRDefault="002923F2" w:rsidP="009D33EA">
                  <w:pPr>
                    <w:rPr>
                      <w:rFonts w:asciiTheme="minorHAnsi" w:hAnsiTheme="minorHAnsi" w:cs="Arial"/>
                      <w:color w:val="000000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 w:cs="Arial"/>
                      <w:color w:val="000000"/>
                      <w:sz w:val="16"/>
                      <w:szCs w:val="16"/>
                      <w:lang w:val="es-ES_tradnl" w:eastAsia="es-ES_tradnl"/>
                    </w:rPr>
                    <w:t>1.      Secretaría Distrital de Salud.</w:t>
                  </w:r>
                </w:p>
              </w:tc>
              <w:tc>
                <w:tcPr>
                  <w:tcW w:w="1713" w:type="dxa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4C62AF50" w14:textId="77777777" w:rsidR="002923F2" w:rsidRPr="009F1B0B" w:rsidRDefault="002923F2" w:rsidP="009D33EA">
                  <w:pPr>
                    <w:jc w:val="center"/>
                    <w:rPr>
                      <w:rFonts w:asciiTheme="minorHAnsi" w:hAnsiTheme="minorHAnsi" w:cs="Arial"/>
                      <w:color w:val="000000"/>
                      <w:sz w:val="16"/>
                      <w:szCs w:val="16"/>
                      <w:lang w:val="es-ES_tradnl" w:eastAsia="es-ES_tradnl"/>
                    </w:rPr>
                  </w:pPr>
                </w:p>
              </w:tc>
              <w:tc>
                <w:tcPr>
                  <w:tcW w:w="1098" w:type="dxa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00EC7F09" w14:textId="77777777" w:rsidR="002923F2" w:rsidRPr="009F1B0B" w:rsidRDefault="002923F2" w:rsidP="009D33EA">
                  <w:pPr>
                    <w:rPr>
                      <w:rFonts w:asciiTheme="minorHAnsi" w:hAnsiTheme="minorHAnsi"/>
                      <w:sz w:val="16"/>
                      <w:szCs w:val="16"/>
                      <w:lang w:val="es-ES_tradnl" w:eastAsia="es-ES_tradnl"/>
                    </w:rPr>
                  </w:pPr>
                  <w:r>
                    <w:rPr>
                      <w:rFonts w:asciiTheme="minorHAnsi" w:hAnsiTheme="minorHAnsi" w:cs="Arial"/>
                      <w:color w:val="000000"/>
                      <w:sz w:val="16"/>
                      <w:szCs w:val="16"/>
                      <w:lang w:val="es-ES_tradnl" w:eastAsia="es-ES_tradnl"/>
                    </w:rPr>
                    <w:t>No asistió</w:t>
                  </w:r>
                </w:p>
              </w:tc>
            </w:tr>
            <w:tr w:rsidR="002923F2" w:rsidRPr="009F1B0B" w14:paraId="57DFD5BB" w14:textId="77777777" w:rsidTr="009D33EA">
              <w:trPr>
                <w:trHeight w:val="56"/>
                <w:jc w:val="center"/>
              </w:trPr>
              <w:tc>
                <w:tcPr>
                  <w:tcW w:w="5949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198CE36A" w14:textId="77777777" w:rsidR="002923F2" w:rsidRPr="009F1B0B" w:rsidRDefault="002923F2" w:rsidP="009D33EA">
                  <w:pPr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>2.      Secretaría Distrital de Gobierno </w:t>
                  </w:r>
                </w:p>
              </w:tc>
              <w:tc>
                <w:tcPr>
                  <w:tcW w:w="1713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4CFD29CB" w14:textId="77777777" w:rsidR="002923F2" w:rsidRPr="009F1B0B" w:rsidRDefault="002923F2" w:rsidP="009D33EA">
                  <w:pPr>
                    <w:jc w:val="center"/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>Marcela Robayo</w:t>
                  </w:r>
                </w:p>
              </w:tc>
              <w:tc>
                <w:tcPr>
                  <w:tcW w:w="1098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27392F7F" w14:textId="77777777" w:rsidR="002923F2" w:rsidRPr="009F1B0B" w:rsidRDefault="002923F2" w:rsidP="009D33EA">
                  <w:pPr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</w:pPr>
                  <w:r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>X</w:t>
                  </w:r>
                </w:p>
              </w:tc>
            </w:tr>
            <w:tr w:rsidR="002923F2" w:rsidRPr="009F1B0B" w14:paraId="39FD13EE" w14:textId="77777777" w:rsidTr="009D33EA">
              <w:trPr>
                <w:trHeight w:val="59"/>
                <w:jc w:val="center"/>
              </w:trPr>
              <w:tc>
                <w:tcPr>
                  <w:tcW w:w="5949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4117426C" w14:textId="77777777" w:rsidR="002923F2" w:rsidRPr="009F1B0B" w:rsidRDefault="002923F2" w:rsidP="009D33EA">
                  <w:pPr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>3.      Secretaría Distrital de Movilidad.</w:t>
                  </w:r>
                </w:p>
              </w:tc>
              <w:tc>
                <w:tcPr>
                  <w:tcW w:w="1713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345BFAC2" w14:textId="77777777" w:rsidR="002923F2" w:rsidRPr="009F1B0B" w:rsidRDefault="002923F2" w:rsidP="009D33EA">
                  <w:pPr>
                    <w:jc w:val="center"/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>Imelda Morales</w:t>
                  </w:r>
                </w:p>
              </w:tc>
              <w:tc>
                <w:tcPr>
                  <w:tcW w:w="1098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47AFAFEE" w14:textId="77777777" w:rsidR="002923F2" w:rsidRPr="009F1B0B" w:rsidRDefault="002923F2" w:rsidP="009D33EA">
                  <w:pPr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>X</w:t>
                  </w:r>
                </w:p>
              </w:tc>
            </w:tr>
            <w:tr w:rsidR="002923F2" w:rsidRPr="009F1B0B" w14:paraId="6A2E73F4" w14:textId="77777777" w:rsidTr="009D33EA">
              <w:trPr>
                <w:trHeight w:val="129"/>
                <w:jc w:val="center"/>
              </w:trPr>
              <w:tc>
                <w:tcPr>
                  <w:tcW w:w="5949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3CF25C77" w14:textId="77777777" w:rsidR="002923F2" w:rsidRPr="009F1B0B" w:rsidRDefault="002923F2" w:rsidP="009D33EA">
                  <w:pPr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>4.      Secretaría Distrital de Integración Social.</w:t>
                  </w:r>
                </w:p>
              </w:tc>
              <w:tc>
                <w:tcPr>
                  <w:tcW w:w="1713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38D21440" w14:textId="77777777" w:rsidR="002923F2" w:rsidRPr="009F1B0B" w:rsidRDefault="002923F2" w:rsidP="009D33EA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/>
                      <w:sz w:val="16"/>
                      <w:szCs w:val="16"/>
                      <w:lang w:val="es-ES_tradnl" w:eastAsia="es-ES_tradnl"/>
                    </w:rPr>
                    <w:t>Juan Carlos Díaz</w:t>
                  </w:r>
                </w:p>
              </w:tc>
              <w:tc>
                <w:tcPr>
                  <w:tcW w:w="1098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6E5FBEFA" w14:textId="77777777" w:rsidR="002923F2" w:rsidRPr="009F1B0B" w:rsidRDefault="002923F2" w:rsidP="009D33EA">
                  <w:pPr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>X</w:t>
                  </w:r>
                </w:p>
              </w:tc>
            </w:tr>
            <w:tr w:rsidR="002923F2" w:rsidRPr="009F1B0B" w14:paraId="1CE89F5B" w14:textId="77777777" w:rsidTr="009D33EA">
              <w:trPr>
                <w:trHeight w:val="143"/>
                <w:jc w:val="center"/>
              </w:trPr>
              <w:tc>
                <w:tcPr>
                  <w:tcW w:w="5949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132350A7" w14:textId="77777777" w:rsidR="002923F2" w:rsidRPr="009F1B0B" w:rsidRDefault="002923F2" w:rsidP="009D33EA">
                  <w:pPr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>5</w:t>
                  </w:r>
                  <w:r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>.</w:t>
                  </w:r>
                  <w:r w:rsidRPr="009F1B0B"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 xml:space="preserve">     </w:t>
                  </w:r>
                  <w:r w:rsidRPr="009F1B0B"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>Secretaría Distrital de Ambiente.</w:t>
                  </w:r>
                </w:p>
              </w:tc>
              <w:tc>
                <w:tcPr>
                  <w:tcW w:w="1713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4CD9D78E" w14:textId="77777777" w:rsidR="002923F2" w:rsidRPr="009F1B0B" w:rsidRDefault="002923F2" w:rsidP="009D33EA">
                  <w:pPr>
                    <w:jc w:val="center"/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>Liliana Castro Rodríguez</w:t>
                  </w:r>
                </w:p>
              </w:tc>
              <w:tc>
                <w:tcPr>
                  <w:tcW w:w="1098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5C2F47F6" w14:textId="77777777" w:rsidR="002923F2" w:rsidRPr="009F1B0B" w:rsidRDefault="002923F2" w:rsidP="009D33EA">
                  <w:pPr>
                    <w:rPr>
                      <w:rFonts w:asciiTheme="minorHAnsi" w:hAnsiTheme="minorHAnsi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/>
                      <w:sz w:val="16"/>
                      <w:szCs w:val="16"/>
                      <w:lang w:val="es-ES_tradnl" w:eastAsia="es-ES_tradnl"/>
                    </w:rPr>
                    <w:t>X</w:t>
                  </w:r>
                </w:p>
              </w:tc>
            </w:tr>
            <w:tr w:rsidR="002923F2" w:rsidRPr="009F1B0B" w14:paraId="32113195" w14:textId="77777777" w:rsidTr="009D33EA">
              <w:trPr>
                <w:trHeight w:val="56"/>
                <w:jc w:val="center"/>
              </w:trPr>
              <w:tc>
                <w:tcPr>
                  <w:tcW w:w="5949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23362A9F" w14:textId="77777777" w:rsidR="002923F2" w:rsidRPr="009F1B0B" w:rsidRDefault="002923F2" w:rsidP="009D33EA">
                  <w:pPr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>6.      Secretaría Distrital de Seguridad y Convivencia </w:t>
                  </w:r>
                </w:p>
              </w:tc>
              <w:tc>
                <w:tcPr>
                  <w:tcW w:w="1713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700DD0F4" w14:textId="77777777" w:rsidR="002923F2" w:rsidRPr="009F1B0B" w:rsidRDefault="002923F2" w:rsidP="009D33EA">
                  <w:pPr>
                    <w:jc w:val="center"/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</w:pPr>
                </w:p>
              </w:tc>
              <w:tc>
                <w:tcPr>
                  <w:tcW w:w="1098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5D160D83" w14:textId="77777777" w:rsidR="002923F2" w:rsidRPr="009F1B0B" w:rsidRDefault="002923F2" w:rsidP="009D33EA">
                  <w:pPr>
                    <w:rPr>
                      <w:rFonts w:asciiTheme="minorHAnsi" w:hAnsiTheme="minorHAnsi"/>
                      <w:sz w:val="16"/>
                      <w:szCs w:val="16"/>
                      <w:lang w:val="es-ES_tradnl" w:eastAsia="es-ES_tradnl"/>
                    </w:rPr>
                  </w:pPr>
                  <w:r>
                    <w:rPr>
                      <w:rFonts w:asciiTheme="minorHAnsi" w:hAnsiTheme="minorHAnsi" w:cs="Arial"/>
                      <w:color w:val="000000"/>
                      <w:sz w:val="16"/>
                      <w:szCs w:val="16"/>
                      <w:lang w:val="es-ES_tradnl" w:eastAsia="es-ES_tradnl"/>
                    </w:rPr>
                    <w:t>No asistió</w:t>
                  </w:r>
                </w:p>
              </w:tc>
            </w:tr>
            <w:tr w:rsidR="002923F2" w:rsidRPr="009F1B0B" w14:paraId="0558667C" w14:textId="77777777" w:rsidTr="009D33EA">
              <w:trPr>
                <w:trHeight w:val="56"/>
                <w:jc w:val="center"/>
              </w:trPr>
              <w:tc>
                <w:tcPr>
                  <w:tcW w:w="5949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58A7F68C" w14:textId="77777777" w:rsidR="002923F2" w:rsidRPr="009F1B0B" w:rsidRDefault="002923F2" w:rsidP="009D33EA">
                  <w:pPr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>7.      Unidad Administrativa Especial Cuerpo Oficial de Bomberos </w:t>
                  </w:r>
                </w:p>
              </w:tc>
              <w:tc>
                <w:tcPr>
                  <w:tcW w:w="1713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3EAA3565" w14:textId="77777777" w:rsidR="002923F2" w:rsidRPr="009F1B0B" w:rsidRDefault="002923F2" w:rsidP="009D33EA">
                  <w:pPr>
                    <w:jc w:val="center"/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>William Tovar</w:t>
                  </w:r>
                </w:p>
              </w:tc>
              <w:tc>
                <w:tcPr>
                  <w:tcW w:w="1098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22CF4A0C" w14:textId="77777777" w:rsidR="002923F2" w:rsidRPr="009F1B0B" w:rsidRDefault="002923F2" w:rsidP="009D33EA">
                  <w:pPr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>X</w:t>
                  </w:r>
                </w:p>
              </w:tc>
            </w:tr>
            <w:tr w:rsidR="002923F2" w:rsidRPr="009F1B0B" w14:paraId="5D8D7149" w14:textId="77777777" w:rsidTr="009D33EA">
              <w:trPr>
                <w:trHeight w:val="53"/>
                <w:jc w:val="center"/>
              </w:trPr>
              <w:tc>
                <w:tcPr>
                  <w:tcW w:w="5949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2B605866" w14:textId="77777777" w:rsidR="002923F2" w:rsidRPr="009F1B0B" w:rsidRDefault="002923F2" w:rsidP="009D33EA">
                  <w:pPr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>8.      Defensa Civil Seccional Bogotá</w:t>
                  </w:r>
                </w:p>
              </w:tc>
              <w:tc>
                <w:tcPr>
                  <w:tcW w:w="1713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2A2C011F" w14:textId="77777777" w:rsidR="002923F2" w:rsidRPr="009F1B0B" w:rsidRDefault="002923F2" w:rsidP="009D33EA">
                  <w:pPr>
                    <w:jc w:val="center"/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>Ederley Torres</w:t>
                  </w:r>
                </w:p>
              </w:tc>
              <w:tc>
                <w:tcPr>
                  <w:tcW w:w="1098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7533C159" w14:textId="77777777" w:rsidR="002923F2" w:rsidRPr="009F1B0B" w:rsidRDefault="002923F2" w:rsidP="009D33EA">
                  <w:pPr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>X</w:t>
                  </w:r>
                </w:p>
              </w:tc>
            </w:tr>
            <w:tr w:rsidR="002923F2" w:rsidRPr="009F1B0B" w14:paraId="345ED3AE" w14:textId="77777777" w:rsidTr="009D33EA">
              <w:trPr>
                <w:trHeight w:val="70"/>
                <w:jc w:val="center"/>
              </w:trPr>
              <w:tc>
                <w:tcPr>
                  <w:tcW w:w="5949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163FE466" w14:textId="77777777" w:rsidR="002923F2" w:rsidRPr="009F1B0B" w:rsidRDefault="002923F2" w:rsidP="009D33EA">
                  <w:pPr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>9.      Cruz Roja Colombiana Seccional Bogotá y Cundinamarca</w:t>
                  </w:r>
                </w:p>
              </w:tc>
              <w:tc>
                <w:tcPr>
                  <w:tcW w:w="1713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2C29DF98" w14:textId="77777777" w:rsidR="002923F2" w:rsidRPr="009F1B0B" w:rsidRDefault="002923F2" w:rsidP="009D33EA">
                  <w:pPr>
                    <w:jc w:val="center"/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</w:pPr>
                </w:p>
              </w:tc>
              <w:tc>
                <w:tcPr>
                  <w:tcW w:w="1098" w:type="dxa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5D738915" w14:textId="77777777" w:rsidR="002923F2" w:rsidRPr="009F1B0B" w:rsidRDefault="002923F2" w:rsidP="009D33EA">
                  <w:pPr>
                    <w:rPr>
                      <w:rFonts w:asciiTheme="minorHAnsi" w:hAnsiTheme="minorHAnsi"/>
                      <w:sz w:val="16"/>
                      <w:szCs w:val="16"/>
                      <w:lang w:val="es-ES_tradnl" w:eastAsia="es-ES_tradnl"/>
                    </w:rPr>
                  </w:pPr>
                  <w:r>
                    <w:rPr>
                      <w:rFonts w:asciiTheme="minorHAnsi" w:hAnsiTheme="minorHAnsi" w:cs="Arial"/>
                      <w:color w:val="000000"/>
                      <w:sz w:val="16"/>
                      <w:szCs w:val="16"/>
                      <w:lang w:val="es-ES_tradnl" w:eastAsia="es-ES_tradnl"/>
                    </w:rPr>
                    <w:t>No asistió</w:t>
                  </w:r>
                </w:p>
              </w:tc>
            </w:tr>
            <w:tr w:rsidR="002923F2" w:rsidRPr="009F1B0B" w14:paraId="4F49C492" w14:textId="77777777" w:rsidTr="009D33EA">
              <w:trPr>
                <w:trHeight w:val="73"/>
                <w:jc w:val="center"/>
              </w:trPr>
              <w:tc>
                <w:tcPr>
                  <w:tcW w:w="5949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34EB8703" w14:textId="77777777" w:rsidR="002923F2" w:rsidRPr="009F1B0B" w:rsidRDefault="002923F2" w:rsidP="009D33EA">
                  <w:pPr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>10.   Bomberos Voluntarios</w:t>
                  </w:r>
                  <w:r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>.</w:t>
                  </w:r>
                </w:p>
              </w:tc>
              <w:tc>
                <w:tcPr>
                  <w:tcW w:w="1713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4AA75EE6" w14:textId="77777777" w:rsidR="002923F2" w:rsidRPr="009F1B0B" w:rsidRDefault="002923F2" w:rsidP="009D33EA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/>
                      <w:sz w:val="16"/>
                      <w:szCs w:val="16"/>
                      <w:lang w:val="es-ES_tradnl" w:eastAsia="es-ES_tradnl"/>
                    </w:rPr>
                    <w:t>Edinson Dussan</w:t>
                  </w:r>
                </w:p>
              </w:tc>
              <w:tc>
                <w:tcPr>
                  <w:tcW w:w="1098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11F06B1C" w14:textId="77777777" w:rsidR="002923F2" w:rsidRPr="009F1B0B" w:rsidRDefault="002923F2" w:rsidP="009D33EA">
                  <w:pPr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>X</w:t>
                  </w:r>
                </w:p>
              </w:tc>
            </w:tr>
            <w:tr w:rsidR="002923F2" w:rsidRPr="009F1B0B" w14:paraId="7ACBCCD9" w14:textId="77777777" w:rsidTr="009D33EA">
              <w:trPr>
                <w:trHeight w:val="73"/>
                <w:jc w:val="center"/>
              </w:trPr>
              <w:tc>
                <w:tcPr>
                  <w:tcW w:w="5949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5C07061B" w14:textId="77777777" w:rsidR="002923F2" w:rsidRPr="009F1B0B" w:rsidRDefault="002923F2" w:rsidP="009D33EA">
                  <w:pPr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>11.   Empresa de Acueducto y Alcantarillado de Bogotá</w:t>
                  </w:r>
                  <w:r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>.</w:t>
                  </w:r>
                </w:p>
              </w:tc>
              <w:tc>
                <w:tcPr>
                  <w:tcW w:w="1713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14821752" w14:textId="77777777" w:rsidR="002923F2" w:rsidRPr="009F1B0B" w:rsidRDefault="002923F2" w:rsidP="009D33EA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/>
                      <w:sz w:val="16"/>
                      <w:szCs w:val="16"/>
                      <w:lang w:val="es-ES_tradnl" w:eastAsia="es-ES_tradnl"/>
                    </w:rPr>
                    <w:t>Luis Carlos Morales</w:t>
                  </w:r>
                </w:p>
              </w:tc>
              <w:tc>
                <w:tcPr>
                  <w:tcW w:w="1098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5DC572A3" w14:textId="77777777" w:rsidR="002923F2" w:rsidRPr="009F1B0B" w:rsidRDefault="002923F2" w:rsidP="009D33EA">
                  <w:pPr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>X</w:t>
                  </w:r>
                </w:p>
              </w:tc>
            </w:tr>
            <w:tr w:rsidR="002923F2" w:rsidRPr="009F1B0B" w14:paraId="56FDE4C9" w14:textId="77777777" w:rsidTr="009D33EA">
              <w:trPr>
                <w:trHeight w:val="56"/>
                <w:jc w:val="center"/>
              </w:trPr>
              <w:tc>
                <w:tcPr>
                  <w:tcW w:w="5949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777EA7C6" w14:textId="77777777" w:rsidR="002923F2" w:rsidRPr="009F1B0B" w:rsidRDefault="002923F2" w:rsidP="009D33EA">
                  <w:pPr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>12.   Unidad Administrativa Especial de Servicios Públicos.</w:t>
                  </w:r>
                </w:p>
              </w:tc>
              <w:tc>
                <w:tcPr>
                  <w:tcW w:w="1713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50F75C60" w14:textId="77777777" w:rsidR="002923F2" w:rsidRPr="009F1B0B" w:rsidRDefault="002923F2" w:rsidP="009D33EA">
                  <w:pPr>
                    <w:jc w:val="center"/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>Daniel Montenegro</w:t>
                  </w:r>
                </w:p>
              </w:tc>
              <w:tc>
                <w:tcPr>
                  <w:tcW w:w="1098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3C9FBC0C" w14:textId="77777777" w:rsidR="002923F2" w:rsidRPr="009F1B0B" w:rsidRDefault="002923F2" w:rsidP="009D33EA">
                  <w:pPr>
                    <w:rPr>
                      <w:rFonts w:asciiTheme="minorHAnsi" w:hAnsiTheme="minorHAnsi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/>
                      <w:sz w:val="16"/>
                      <w:szCs w:val="16"/>
                      <w:lang w:val="es-ES_tradnl" w:eastAsia="es-ES_tradnl"/>
                    </w:rPr>
                    <w:t>X</w:t>
                  </w:r>
                </w:p>
              </w:tc>
            </w:tr>
            <w:tr w:rsidR="002923F2" w:rsidRPr="009F1B0B" w14:paraId="5782F848" w14:textId="77777777" w:rsidTr="009D33EA">
              <w:trPr>
                <w:trHeight w:val="286"/>
                <w:jc w:val="center"/>
              </w:trPr>
              <w:tc>
                <w:tcPr>
                  <w:tcW w:w="5949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653ED759" w14:textId="77777777" w:rsidR="002923F2" w:rsidRPr="009F1B0B" w:rsidRDefault="002923F2" w:rsidP="009D33EA">
                  <w:pPr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>13.   Policía Metropolitana de Bogotá</w:t>
                  </w:r>
                </w:p>
              </w:tc>
              <w:tc>
                <w:tcPr>
                  <w:tcW w:w="1713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36D8537D" w14:textId="77777777" w:rsidR="002923F2" w:rsidRPr="009F1B0B" w:rsidRDefault="002923F2" w:rsidP="009D33EA">
                  <w:pPr>
                    <w:jc w:val="center"/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>Ivon Paola Peña</w:t>
                  </w:r>
                </w:p>
              </w:tc>
              <w:tc>
                <w:tcPr>
                  <w:tcW w:w="1098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2407BA4E" w14:textId="77777777" w:rsidR="002923F2" w:rsidRPr="009F1B0B" w:rsidRDefault="002923F2" w:rsidP="009D33EA">
                  <w:pPr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</w:pPr>
                  <w:r>
                    <w:rPr>
                      <w:rFonts w:asciiTheme="minorHAnsi" w:hAnsiTheme="minorHAnsi" w:cs="Arial"/>
                      <w:color w:val="000000"/>
                      <w:sz w:val="16"/>
                      <w:szCs w:val="16"/>
                      <w:lang w:val="es-ES_tradnl" w:eastAsia="es-ES_tradnl"/>
                    </w:rPr>
                    <w:t>No asistió</w:t>
                  </w:r>
                </w:p>
              </w:tc>
            </w:tr>
            <w:tr w:rsidR="002923F2" w:rsidRPr="009F1B0B" w14:paraId="3FE170B0" w14:textId="77777777" w:rsidTr="009D33EA">
              <w:trPr>
                <w:trHeight w:val="74"/>
                <w:jc w:val="center"/>
              </w:trPr>
              <w:tc>
                <w:tcPr>
                  <w:tcW w:w="5949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567BD9F7" w14:textId="70C52CD9" w:rsidR="002923F2" w:rsidRPr="009F1B0B" w:rsidRDefault="002923F2" w:rsidP="009D33EA">
                  <w:pPr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 xml:space="preserve">14.   Décima Tercera Brigada del Ejército con Jurisdicción en la ciudad de Bogotá </w:t>
                  </w:r>
                </w:p>
              </w:tc>
              <w:tc>
                <w:tcPr>
                  <w:tcW w:w="1713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6865C393" w14:textId="77777777" w:rsidR="002923F2" w:rsidRPr="009F1B0B" w:rsidRDefault="002923F2" w:rsidP="009D33EA">
                  <w:pPr>
                    <w:jc w:val="center"/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 w:cs="Arial"/>
                      <w:sz w:val="16"/>
                      <w:szCs w:val="16"/>
                      <w:lang w:val="es-ES_tradnl" w:eastAsia="es-ES_tradnl"/>
                    </w:rPr>
                    <w:t>Nestiel Angulo Santiago</w:t>
                  </w:r>
                </w:p>
              </w:tc>
              <w:tc>
                <w:tcPr>
                  <w:tcW w:w="1098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230CDF5B" w14:textId="77777777" w:rsidR="002923F2" w:rsidRPr="009F1B0B" w:rsidRDefault="002923F2" w:rsidP="009D33EA">
                  <w:pPr>
                    <w:rPr>
                      <w:rFonts w:asciiTheme="minorHAnsi" w:hAnsiTheme="minorHAnsi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/>
                      <w:sz w:val="16"/>
                      <w:szCs w:val="16"/>
                      <w:lang w:val="es-ES_tradnl" w:eastAsia="es-ES_tradnl"/>
                    </w:rPr>
                    <w:t>X</w:t>
                  </w:r>
                </w:p>
              </w:tc>
            </w:tr>
            <w:tr w:rsidR="002923F2" w:rsidRPr="009F1B0B" w14:paraId="40187BA4" w14:textId="77777777" w:rsidTr="009D33EA">
              <w:trPr>
                <w:trHeight w:val="286"/>
                <w:jc w:val="center"/>
              </w:trPr>
              <w:tc>
                <w:tcPr>
                  <w:tcW w:w="5949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46ACE67B" w14:textId="77777777" w:rsidR="002923F2" w:rsidRPr="009F1B0B" w:rsidRDefault="002923F2" w:rsidP="009D33EA">
                  <w:pPr>
                    <w:rPr>
                      <w:rFonts w:asciiTheme="minorHAnsi" w:hAnsiTheme="minorHAnsi" w:cs="Arial"/>
                      <w:color w:val="000000"/>
                      <w:sz w:val="16"/>
                      <w:szCs w:val="16"/>
                      <w:lang w:val="es-ES_tradnl" w:eastAsia="es-ES_tradnl"/>
                    </w:rPr>
                  </w:pPr>
                  <w:r>
                    <w:rPr>
                      <w:rFonts w:asciiTheme="minorHAnsi" w:hAnsiTheme="minorHAnsi" w:cs="Arial"/>
                      <w:color w:val="000000"/>
                      <w:sz w:val="16"/>
                      <w:szCs w:val="16"/>
                      <w:lang w:val="es-ES_tradnl" w:eastAsia="es-ES_tradnl"/>
                    </w:rPr>
                    <w:t>15.   IDIGER</w:t>
                  </w:r>
                </w:p>
              </w:tc>
              <w:tc>
                <w:tcPr>
                  <w:tcW w:w="1713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7212CEA7" w14:textId="77777777" w:rsidR="002923F2" w:rsidRPr="009F1B0B" w:rsidRDefault="002923F2" w:rsidP="009D33EA">
                  <w:pPr>
                    <w:jc w:val="center"/>
                    <w:rPr>
                      <w:rFonts w:asciiTheme="minorHAnsi" w:hAnsiTheme="minorHAnsi" w:cs="Arial"/>
                      <w:color w:val="000000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 w:cs="Arial"/>
                      <w:color w:val="000000"/>
                      <w:sz w:val="16"/>
                      <w:szCs w:val="16"/>
                      <w:lang w:val="es-ES_tradnl" w:eastAsia="es-ES_tradnl"/>
                    </w:rPr>
                    <w:t>Andrés Fierro</w:t>
                  </w:r>
                </w:p>
              </w:tc>
              <w:tc>
                <w:tcPr>
                  <w:tcW w:w="1098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14:paraId="568ED1EE" w14:textId="77777777" w:rsidR="002923F2" w:rsidRPr="009F1B0B" w:rsidRDefault="002923F2" w:rsidP="009D33EA">
                  <w:pPr>
                    <w:rPr>
                      <w:rFonts w:asciiTheme="minorHAnsi" w:hAnsiTheme="minorHAnsi"/>
                      <w:color w:val="000000"/>
                      <w:sz w:val="16"/>
                      <w:szCs w:val="16"/>
                      <w:lang w:val="es-ES_tradnl" w:eastAsia="es-ES_tradnl"/>
                    </w:rPr>
                  </w:pPr>
                  <w:r w:rsidRPr="009F1B0B">
                    <w:rPr>
                      <w:rFonts w:asciiTheme="minorHAnsi" w:hAnsiTheme="minorHAnsi"/>
                      <w:color w:val="000000"/>
                      <w:sz w:val="16"/>
                      <w:szCs w:val="16"/>
                      <w:lang w:val="es-ES_tradnl" w:eastAsia="es-ES_tradnl"/>
                    </w:rPr>
                    <w:t>X</w:t>
                  </w:r>
                </w:p>
              </w:tc>
            </w:tr>
          </w:tbl>
          <w:p w14:paraId="064C16CD" w14:textId="77777777" w:rsidR="002923F2" w:rsidRDefault="002923F2" w:rsidP="002923F2">
            <w:pPr>
              <w:pStyle w:val="Prrafodelista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36BC4D88" w14:textId="0748A4D7" w:rsidR="00ED78C5" w:rsidRDefault="00ED78C5" w:rsidP="002923F2">
            <w:pPr>
              <w:pStyle w:val="Prrafodelista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Teniendo en cuenta que había quórum decisorio, se continuó con el orden del día.</w:t>
            </w:r>
          </w:p>
          <w:p w14:paraId="70F735BE" w14:textId="77777777" w:rsidR="00ED78C5" w:rsidRPr="0088397D" w:rsidRDefault="00ED78C5" w:rsidP="002923F2">
            <w:pPr>
              <w:pStyle w:val="Prrafodelista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3DA77674" w14:textId="671D29F2" w:rsidR="002923F2" w:rsidRPr="002923F2" w:rsidRDefault="002923F2" w:rsidP="00077F01">
            <w:pPr>
              <w:pStyle w:val="Prrafodelista"/>
              <w:numPr>
                <w:ilvl w:val="0"/>
                <w:numId w:val="2"/>
              </w:numPr>
              <w:ind w:left="499" w:hanging="499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 w:rsidRPr="002923F2">
              <w:rPr>
                <w:rFonts w:ascii="Century Gothic" w:hAnsi="Century Gothic"/>
                <w:sz w:val="18"/>
                <w:szCs w:val="18"/>
                <w:lang w:val="es-ES_tradnl"/>
              </w:rPr>
              <w:t>Aprobación del acta anterior.</w:t>
            </w:r>
          </w:p>
          <w:p w14:paraId="5C781DF3" w14:textId="77777777" w:rsidR="002923F2" w:rsidRDefault="002923F2" w:rsidP="00077F01">
            <w:pPr>
              <w:pStyle w:val="Prrafodelista"/>
              <w:ind w:left="358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1AB6D861" w14:textId="77777777" w:rsidR="00095B01" w:rsidRPr="00095B01" w:rsidRDefault="00095B01" w:rsidP="00095B01">
            <w:pPr>
              <w:jc w:val="both"/>
              <w:rPr>
                <w:lang w:val="es-ES_tradnl" w:eastAsia="es-ES_tradnl"/>
              </w:rPr>
            </w:pPr>
            <w:r w:rsidRPr="00095B01">
              <w:rPr>
                <w:color w:val="000000"/>
                <w:sz w:val="18"/>
                <w:szCs w:val="18"/>
                <w:lang w:val="es-ES_tradnl" w:eastAsia="es-ES_tradnl"/>
              </w:rPr>
              <w:t>P</w:t>
            </w:r>
            <w:r w:rsidRPr="00095B01">
              <w:rPr>
                <w:rFonts w:ascii="Century Gothic" w:hAnsi="Century Gothic"/>
                <w:sz w:val="18"/>
                <w:szCs w:val="18"/>
                <w:lang w:val="es-ES_tradnl"/>
              </w:rPr>
              <w:t>or parte de los representantes de la Secretaría Distrital de Ambiente-SDA y de la Secretaría Distrital de Integración Social -SDIS, se solicita que se haga ajustes al acta de la sesión de diciembre y de esta manera podría ser aprobada. Los ajustes sugeridos para la aprobación del acta están relacionados con la redacción, el desarrollo de los puntos del día, presentación y ortografía. Se menciona que se ajustará para la aprobación y se remitirá por correo electrónico de los delegados y delegadas, con el fin que quede correctamente documentada la sesión.</w:t>
            </w:r>
          </w:p>
          <w:p w14:paraId="12F1FBFF" w14:textId="55B17888" w:rsidR="000E4A49" w:rsidRPr="000E4A49" w:rsidRDefault="000E4A49" w:rsidP="00DD5FC5">
            <w:pPr>
              <w:rPr>
                <w:rFonts w:ascii="Century Gothic" w:hAnsi="Century Gothic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0E4A49" w:rsidRPr="00EF3BF7" w14:paraId="5E2598BB" w14:textId="77777777" w:rsidTr="0061759D">
        <w:trPr>
          <w:trHeight w:val="1877"/>
        </w:trPr>
        <w:tc>
          <w:tcPr>
            <w:tcW w:w="10075" w:type="dxa"/>
          </w:tcPr>
          <w:p w14:paraId="5E328F5D" w14:textId="048E2A1E" w:rsidR="009F1B0B" w:rsidRPr="002923F2" w:rsidRDefault="009F1B0B" w:rsidP="00077F01">
            <w:pPr>
              <w:pStyle w:val="Prrafodelista"/>
              <w:numPr>
                <w:ilvl w:val="0"/>
                <w:numId w:val="2"/>
              </w:numPr>
              <w:ind w:left="0" w:firstLine="0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 w:rsidRPr="002923F2">
              <w:rPr>
                <w:rFonts w:ascii="Century Gothic" w:hAnsi="Century Gothic"/>
                <w:sz w:val="18"/>
                <w:szCs w:val="18"/>
                <w:lang w:val="es-ES_tradnl"/>
              </w:rPr>
              <w:lastRenderedPageBreak/>
              <w:t>Socializ</w:t>
            </w:r>
            <w:r w:rsidR="00DA0231" w:rsidRPr="002923F2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ación del reglamento de la </w:t>
            </w:r>
            <w:r w:rsidR="00ED78C5">
              <w:rPr>
                <w:rFonts w:ascii="Century Gothic" w:hAnsi="Century Gothic"/>
                <w:sz w:val="18"/>
                <w:szCs w:val="18"/>
                <w:lang w:val="es-ES_tradnl"/>
              </w:rPr>
              <w:t>M</w:t>
            </w:r>
            <w:r w:rsidR="00DA0231" w:rsidRPr="002923F2">
              <w:rPr>
                <w:rFonts w:ascii="Century Gothic" w:hAnsi="Century Gothic"/>
                <w:sz w:val="18"/>
                <w:szCs w:val="18"/>
                <w:lang w:val="es-ES_tradnl"/>
              </w:rPr>
              <w:t>esa.</w:t>
            </w:r>
          </w:p>
          <w:p w14:paraId="42F69FD9" w14:textId="77777777" w:rsidR="00DA0231" w:rsidRDefault="00DA0231" w:rsidP="00077F01">
            <w:pPr>
              <w:pStyle w:val="Prrafodelista"/>
              <w:ind w:left="0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2FB6B23E" w14:textId="4BD592DB" w:rsidR="00EF557D" w:rsidRDefault="009E75AB" w:rsidP="00077F01">
            <w:pPr>
              <w:pStyle w:val="Prrafodelista"/>
              <w:ind w:left="0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Se h</w:t>
            </w:r>
            <w:r w:rsidR="00DA0231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ace la exposición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por parte del</w:t>
            </w:r>
            <w:r w:rsidR="00DA0231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IDIGER, mencionando que el documento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="00BB02BD">
              <w:rPr>
                <w:rFonts w:ascii="Century Gothic" w:hAnsi="Century Gothic"/>
                <w:sz w:val="18"/>
                <w:szCs w:val="18"/>
                <w:lang w:val="es-ES_tradnl"/>
              </w:rPr>
              <w:t>propuesto,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="00EF557D">
              <w:rPr>
                <w:rFonts w:ascii="Century Gothic" w:hAnsi="Century Gothic"/>
                <w:sz w:val="18"/>
                <w:szCs w:val="18"/>
                <w:lang w:val="es-ES_tradnl"/>
              </w:rPr>
              <w:t>así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como la reglamentación de la </w:t>
            </w:r>
            <w:r w:rsidR="00EF557D">
              <w:rPr>
                <w:rFonts w:ascii="Century Gothic" w:hAnsi="Century Gothic"/>
                <w:sz w:val="18"/>
                <w:szCs w:val="18"/>
                <w:lang w:val="es-ES_tradnl"/>
              </w:rPr>
              <w:t>C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omisión </w:t>
            </w:r>
            <w:r w:rsidR="00EF557D">
              <w:rPr>
                <w:rFonts w:ascii="Century Gothic" w:hAnsi="Century Gothic"/>
                <w:sz w:val="18"/>
                <w:szCs w:val="18"/>
                <w:lang w:val="es-ES_tradnl"/>
              </w:rPr>
              <w:t>Interse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ctorial de </w:t>
            </w:r>
            <w:r w:rsidR="00EF557D">
              <w:rPr>
                <w:rFonts w:ascii="Century Gothic" w:hAnsi="Century Gothic"/>
                <w:sz w:val="18"/>
                <w:szCs w:val="18"/>
                <w:lang w:val="es-ES_tradnl"/>
              </w:rPr>
              <w:t>Gestión de Riesgos y Cambio Climático</w:t>
            </w:r>
            <w:r w:rsidR="00BB02BD">
              <w:rPr>
                <w:rFonts w:ascii="Century Gothic" w:hAnsi="Century Gothic"/>
                <w:sz w:val="18"/>
                <w:szCs w:val="18"/>
                <w:lang w:val="es-ES_tradnl"/>
              </w:rPr>
              <w:t>, fue</w:t>
            </w:r>
            <w:r w:rsidR="00ED78C5">
              <w:rPr>
                <w:rFonts w:ascii="Century Gothic" w:hAnsi="Century Gothic"/>
                <w:sz w:val="18"/>
                <w:szCs w:val="18"/>
                <w:lang w:val="es-ES_tradnl"/>
              </w:rPr>
              <w:t>ron</w:t>
            </w:r>
            <w:r w:rsidR="00BB02BD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remitid</w:t>
            </w:r>
            <w:r w:rsidR="00ED78C5">
              <w:rPr>
                <w:rFonts w:ascii="Century Gothic" w:hAnsi="Century Gothic"/>
                <w:sz w:val="18"/>
                <w:szCs w:val="18"/>
                <w:lang w:val="es-ES_tradnl"/>
              </w:rPr>
              <w:t>os</w:t>
            </w:r>
            <w:r w:rsidR="00BB02BD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="00EF557D">
              <w:rPr>
                <w:rFonts w:ascii="Century Gothic" w:hAnsi="Century Gothic"/>
                <w:sz w:val="18"/>
                <w:szCs w:val="18"/>
                <w:lang w:val="es-ES_tradnl"/>
              </w:rPr>
              <w:t>el jueves 28 de enero</w:t>
            </w:r>
            <w:r w:rsidR="00ED78C5">
              <w:rPr>
                <w:rFonts w:ascii="Century Gothic" w:hAnsi="Century Gothic"/>
                <w:sz w:val="18"/>
                <w:szCs w:val="18"/>
                <w:lang w:val="es-ES_tradnl"/>
              </w:rPr>
              <w:t>;</w:t>
            </w:r>
            <w:r w:rsidR="00BB02BD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="0040112A">
              <w:rPr>
                <w:rFonts w:ascii="Century Gothic" w:hAnsi="Century Gothic"/>
                <w:sz w:val="18"/>
                <w:szCs w:val="18"/>
                <w:lang w:val="es-ES_tradnl"/>
              </w:rPr>
              <w:t>adicionalmente</w:t>
            </w:r>
            <w:r w:rsidR="00954E4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el documento</w:t>
            </w:r>
            <w:r w:rsidR="0040112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se había expuesto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en la sesión de diciembre. La propuesta de reglamentación</w:t>
            </w:r>
            <w:r w:rsidR="00DA0231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="00954E46">
              <w:rPr>
                <w:rFonts w:ascii="Century Gothic" w:hAnsi="Century Gothic"/>
                <w:sz w:val="18"/>
                <w:szCs w:val="18"/>
                <w:lang w:val="es-ES_tradnl"/>
              </w:rPr>
              <w:t>recogió</w:t>
            </w:r>
            <w:r w:rsidR="00DA0231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varios comentarios de los integrantes de la </w:t>
            </w:r>
            <w:r w:rsidR="00ED78C5">
              <w:rPr>
                <w:rFonts w:ascii="Century Gothic" w:hAnsi="Century Gothic"/>
                <w:sz w:val="18"/>
                <w:szCs w:val="18"/>
                <w:lang w:val="es-ES_tradnl"/>
              </w:rPr>
              <w:t>M</w:t>
            </w:r>
            <w:r w:rsidR="00DA0231">
              <w:rPr>
                <w:rFonts w:ascii="Century Gothic" w:hAnsi="Century Gothic"/>
                <w:sz w:val="18"/>
                <w:szCs w:val="18"/>
                <w:lang w:val="es-ES_tradnl"/>
              </w:rPr>
              <w:t>esa</w:t>
            </w:r>
            <w:r w:rsidR="00EF557D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que representan entidades como: Defensa Civil, Secretar</w:t>
            </w:r>
            <w:r w:rsidR="0040112A">
              <w:rPr>
                <w:rFonts w:ascii="Century Gothic" w:hAnsi="Century Gothic"/>
                <w:sz w:val="18"/>
                <w:szCs w:val="18"/>
                <w:lang w:val="es-ES_tradnl"/>
              </w:rPr>
              <w:t>í</w:t>
            </w:r>
            <w:r w:rsidR="00EF557D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a de Distrital de Movilidad, </w:t>
            </w:r>
            <w:r w:rsidR="00095B01">
              <w:rPr>
                <w:rFonts w:ascii="Century Gothic" w:hAnsi="Century Gothic"/>
                <w:sz w:val="18"/>
                <w:szCs w:val="18"/>
                <w:lang w:val="es-ES_tradnl"/>
              </w:rPr>
              <w:t>Secretarí</w:t>
            </w:r>
            <w:r w:rsidR="00EF557D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a </w:t>
            </w:r>
            <w:r w:rsidR="00095B01">
              <w:rPr>
                <w:rFonts w:ascii="Century Gothic" w:hAnsi="Century Gothic"/>
                <w:sz w:val="18"/>
                <w:szCs w:val="18"/>
                <w:lang w:val="es-ES_tradnl"/>
              </w:rPr>
              <w:t>Distrital de Ambiente, Secretarí</w:t>
            </w:r>
            <w:r w:rsidR="00EF557D">
              <w:rPr>
                <w:rFonts w:ascii="Century Gothic" w:hAnsi="Century Gothic"/>
                <w:sz w:val="18"/>
                <w:szCs w:val="18"/>
                <w:lang w:val="es-ES_tradnl"/>
              </w:rPr>
              <w:t>a Distrital de Seguridad y Convivencia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,</w:t>
            </w:r>
            <w:r w:rsidR="00DA0231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sin embargo</w:t>
            </w:r>
            <w:r w:rsidR="00ED78C5">
              <w:rPr>
                <w:rFonts w:ascii="Century Gothic" w:hAnsi="Century Gothic"/>
                <w:sz w:val="18"/>
                <w:szCs w:val="18"/>
                <w:lang w:val="es-ES_tradnl"/>
              </w:rPr>
              <w:t>,</w:t>
            </w:r>
            <w:r w:rsidR="00DA0231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algunos de ellos no se lograron tener en cuenta</w:t>
            </w:r>
            <w:r w:rsidR="00ED78C5">
              <w:rPr>
                <w:rFonts w:ascii="Century Gothic" w:hAnsi="Century Gothic"/>
                <w:sz w:val="18"/>
                <w:szCs w:val="18"/>
                <w:lang w:val="es-ES_tradnl"/>
              </w:rPr>
              <w:t>,</w:t>
            </w:r>
            <w:r w:rsidR="00DA0231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dado que la reglamentación intersectorial fue expl</w:t>
            </w:r>
            <w:r w:rsidR="00ED78C5">
              <w:rPr>
                <w:rFonts w:ascii="Century Gothic" w:hAnsi="Century Gothic"/>
                <w:sz w:val="18"/>
                <w:szCs w:val="18"/>
                <w:lang w:val="es-ES_tradnl"/>
              </w:rPr>
              <w:t>í</w:t>
            </w:r>
            <w:r w:rsidR="00DA0231">
              <w:rPr>
                <w:rFonts w:ascii="Century Gothic" w:hAnsi="Century Gothic"/>
                <w:sz w:val="18"/>
                <w:szCs w:val="18"/>
                <w:lang w:val="es-ES_tradnl"/>
              </w:rPr>
              <w:t>cita en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algunos de sus puntos, por ejemplo</w:t>
            </w:r>
            <w:r w:rsidR="00ED78C5">
              <w:rPr>
                <w:rFonts w:ascii="Century Gothic" w:hAnsi="Century Gothic"/>
                <w:sz w:val="18"/>
                <w:szCs w:val="18"/>
                <w:lang w:val="es-ES_tradnl"/>
              </w:rPr>
              <w:t>,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en lo relacionado </w:t>
            </w:r>
            <w:r w:rsidR="00ED78C5">
              <w:rPr>
                <w:rFonts w:ascii="Century Gothic" w:hAnsi="Century Gothic"/>
                <w:sz w:val="18"/>
                <w:szCs w:val="18"/>
                <w:lang w:val="es-ES_tradnl"/>
              </w:rPr>
              <w:t>con</w:t>
            </w:r>
            <w:r w:rsidR="00DA0231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las en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tidades que deben conformar la M</w:t>
            </w:r>
            <w:r w:rsidR="00DA0231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esa de trabajo para las emergencias y desastres. </w:t>
            </w:r>
          </w:p>
          <w:p w14:paraId="62060FB2" w14:textId="77777777" w:rsidR="00EF557D" w:rsidRDefault="00EF557D" w:rsidP="00DA0231">
            <w:pPr>
              <w:pStyle w:val="Prrafodelista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7A53B794" w14:textId="77777777" w:rsidR="00EF557D" w:rsidRDefault="00DA0231" w:rsidP="00077F01">
            <w:pPr>
              <w:pStyle w:val="Prrafodelista"/>
              <w:ind w:hanging="720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Después de la socialización</w:t>
            </w:r>
            <w:r w:rsidR="00EF557D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se hacen los siguientes comentarios por parte de los delegados y delegadas:</w:t>
            </w:r>
          </w:p>
          <w:p w14:paraId="1334FB91" w14:textId="77777777" w:rsidR="00EF557D" w:rsidRDefault="00EF557D" w:rsidP="00DA0231">
            <w:pPr>
              <w:pStyle w:val="Prrafodelista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36A023ED" w14:textId="69499346" w:rsidR="00EF557D" w:rsidRDefault="00EF557D" w:rsidP="00077F01">
            <w:pPr>
              <w:pStyle w:val="Prrafodelista"/>
              <w:numPr>
                <w:ilvl w:val="0"/>
                <w:numId w:val="3"/>
              </w:numPr>
              <w:ind w:left="641" w:hanging="283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El delegado de la SDIS menciona que en la propuesta de reglamentación enviada</w:t>
            </w:r>
            <w:r w:rsidR="00954E46">
              <w:rPr>
                <w:rFonts w:ascii="Century Gothic" w:hAnsi="Century Gothic"/>
                <w:sz w:val="18"/>
                <w:szCs w:val="18"/>
                <w:lang w:val="es-ES_tradnl"/>
              </w:rPr>
              <w:t>,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el Art</w:t>
            </w:r>
            <w:r w:rsidR="00ED78C5">
              <w:rPr>
                <w:rFonts w:ascii="Century Gothic" w:hAnsi="Century Gothic"/>
                <w:sz w:val="18"/>
                <w:szCs w:val="18"/>
                <w:lang w:val="es-ES_tradnl"/>
              </w:rPr>
              <w:t>í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culo 5</w:t>
            </w:r>
            <w:r w:rsidR="00ED78C5">
              <w:rPr>
                <w:rFonts w:ascii="Century Gothic" w:hAnsi="Century Gothic"/>
                <w:sz w:val="18"/>
                <w:szCs w:val="18"/>
                <w:lang w:val="es-ES_tradnl"/>
              </w:rPr>
              <w:t>°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define que el delegado por parte de la SDIS e</w:t>
            </w:r>
            <w:r w:rsidR="00D965B5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s el Director(a) de la Dirección Territorial, y de acuerdo al Decreto 607 del 2007 por el cual se determina el objeto y la estructura organizacional de la SDIS, en el artículo 19 se </w:t>
            </w:r>
            <w:r w:rsidR="00954E46">
              <w:rPr>
                <w:rFonts w:ascii="Century Gothic" w:hAnsi="Century Gothic"/>
                <w:sz w:val="18"/>
                <w:szCs w:val="18"/>
                <w:lang w:val="es-ES_tradnl"/>
              </w:rPr>
              <w:t>definen</w:t>
            </w:r>
            <w:r w:rsidR="00D965B5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las funciones para la Subdirección</w:t>
            </w:r>
            <w:r w:rsidR="00912523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, relacionada con </w:t>
            </w:r>
            <w:r w:rsidR="00D965B5">
              <w:rPr>
                <w:rFonts w:ascii="Century Gothic" w:hAnsi="Century Gothic"/>
                <w:sz w:val="18"/>
                <w:szCs w:val="18"/>
                <w:lang w:val="es-ES_tradnl"/>
              </w:rPr>
              <w:t>la identificación, caracterización e integración</w:t>
            </w:r>
            <w:r w:rsidR="00912523">
              <w:rPr>
                <w:rFonts w:ascii="Century Gothic" w:hAnsi="Century Gothic"/>
                <w:sz w:val="18"/>
                <w:szCs w:val="18"/>
                <w:lang w:val="es-ES_tradnl"/>
              </w:rPr>
              <w:t>,</w:t>
            </w:r>
            <w:r w:rsidR="00D965B5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y </w:t>
            </w:r>
            <w:r w:rsidR="00954E4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el </w:t>
            </w:r>
            <w:r w:rsidR="00D965B5">
              <w:rPr>
                <w:rFonts w:ascii="Century Gothic" w:hAnsi="Century Gothic"/>
                <w:sz w:val="18"/>
                <w:szCs w:val="18"/>
                <w:lang w:val="es-ES_tradnl"/>
              </w:rPr>
              <w:t>numeral H, determina: Estructurar y organizar el área responsable de atender las competencias asignadas a la SDIS en el Sistema Distrital de Atención en  Emergencias, lo que es hoy el Sistema Distrital de Gestión de Riesgos y Camb</w:t>
            </w:r>
            <w:r w:rsidR="00AD4499">
              <w:rPr>
                <w:rFonts w:ascii="Century Gothic" w:hAnsi="Century Gothic"/>
                <w:sz w:val="18"/>
                <w:szCs w:val="18"/>
                <w:lang w:val="es-ES_tradnl"/>
              </w:rPr>
              <w:t>i</w:t>
            </w:r>
            <w:r w:rsidR="00D965B5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o Climático. Por lo que se sugiere cambiar en el numeral 5 </w:t>
            </w:r>
            <w:r w:rsidR="00912523">
              <w:rPr>
                <w:rFonts w:ascii="Century Gothic" w:hAnsi="Century Gothic"/>
                <w:sz w:val="18"/>
                <w:szCs w:val="18"/>
                <w:lang w:val="es-ES_tradnl"/>
              </w:rPr>
              <w:t>del</w:t>
            </w:r>
            <w:r w:rsidR="00D965B5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Director Territorial por el Subdirector o Subdirectora para la identificación, caracterización e integración.</w:t>
            </w:r>
          </w:p>
          <w:p w14:paraId="20389B07" w14:textId="77777777" w:rsidR="00EF557D" w:rsidRDefault="00EF557D" w:rsidP="00077F01">
            <w:pPr>
              <w:pStyle w:val="Prrafodelista"/>
              <w:ind w:left="641" w:hanging="283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495558A4" w14:textId="52601195" w:rsidR="00DA0231" w:rsidRDefault="00EF557D" w:rsidP="00077F01">
            <w:pPr>
              <w:pStyle w:val="Prrafodelista"/>
              <w:numPr>
                <w:ilvl w:val="0"/>
                <w:numId w:val="3"/>
              </w:numPr>
              <w:ind w:left="641" w:hanging="283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La delegada </w:t>
            </w:r>
            <w:r w:rsidR="00DA0231">
              <w:rPr>
                <w:rFonts w:ascii="Century Gothic" w:hAnsi="Century Gothic"/>
                <w:sz w:val="18"/>
                <w:szCs w:val="18"/>
                <w:lang w:val="es-ES_tradnl"/>
              </w:rPr>
              <w:t>de la SDA menciona que fue muy poco tiempo para revisar el documento y</w:t>
            </w:r>
            <w:r w:rsidR="00AD4499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no</w:t>
            </w:r>
            <w:r w:rsidR="00DA0231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fue</w:t>
            </w:r>
            <w:r w:rsidR="00DA0231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suficiente para su lectura y análisis, por </w:t>
            </w:r>
            <w:r w:rsidR="00912523">
              <w:rPr>
                <w:rFonts w:ascii="Century Gothic" w:hAnsi="Century Gothic"/>
                <w:sz w:val="18"/>
                <w:szCs w:val="18"/>
                <w:lang w:val="es-ES_tradnl"/>
              </w:rPr>
              <w:t>tanto,</w:t>
            </w:r>
            <w:r w:rsidR="00DA0231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sugiere ampliar el plazo para poder comentar y recomendar ajustes en lo que sea pertinente. </w:t>
            </w:r>
          </w:p>
          <w:p w14:paraId="04612AE3" w14:textId="77777777" w:rsidR="00EF557D" w:rsidRDefault="00EF557D" w:rsidP="005F6834">
            <w:pPr>
              <w:pStyle w:val="Prrafodelista"/>
              <w:ind w:left="641" w:hanging="283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2C60ED6E" w14:textId="1C556BE0" w:rsidR="00DA0231" w:rsidRDefault="00DA0231" w:rsidP="005F6834">
            <w:pPr>
              <w:pStyle w:val="Prrafodelista"/>
              <w:ind w:left="0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Se acuerda que el plazo máximo para su revisión</w:t>
            </w:r>
            <w:r w:rsidR="00812D62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,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envío</w:t>
            </w:r>
            <w:r w:rsidR="00EF557D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de los comentarios </w:t>
            </w:r>
            <w:r w:rsidR="00812D62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del mismo </w:t>
            </w:r>
            <w:r w:rsidR="00EF557D">
              <w:rPr>
                <w:rFonts w:ascii="Century Gothic" w:hAnsi="Century Gothic"/>
                <w:sz w:val="18"/>
                <w:szCs w:val="18"/>
                <w:lang w:val="es-ES_tradnl"/>
              </w:rPr>
              <w:t>será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el jueves 04 de </w:t>
            </w:r>
            <w:r w:rsidR="00095B01">
              <w:rPr>
                <w:rFonts w:ascii="Century Gothic" w:hAnsi="Century Gothic"/>
                <w:sz w:val="18"/>
                <w:szCs w:val="18"/>
                <w:lang w:val="es-ES_tradnl"/>
              </w:rPr>
              <w:t>febrero del 2021, y se enviarán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al correo </w:t>
            </w:r>
            <w:hyperlink r:id="rId8" w:history="1">
              <w:r w:rsidRPr="00B64C79">
                <w:rPr>
                  <w:rStyle w:val="Hipervnculo"/>
                  <w:rFonts w:ascii="Century Gothic" w:hAnsi="Century Gothic"/>
                  <w:sz w:val="18"/>
                  <w:szCs w:val="18"/>
                  <w:lang w:val="es-ES_tradnl"/>
                </w:rPr>
                <w:t>preparativos@idiger.gov.co</w:t>
              </w:r>
            </w:hyperlink>
          </w:p>
          <w:p w14:paraId="163E520C" w14:textId="77777777" w:rsidR="00DA0231" w:rsidRDefault="00DA0231" w:rsidP="00DA0231">
            <w:pPr>
              <w:pStyle w:val="Prrafodelista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54B2D859" w14:textId="1422FF18" w:rsidR="009F1B0B" w:rsidRDefault="009F1B0B" w:rsidP="005F6834">
            <w:pPr>
              <w:pStyle w:val="Prrafodelista"/>
              <w:numPr>
                <w:ilvl w:val="0"/>
                <w:numId w:val="2"/>
              </w:numPr>
              <w:ind w:hanging="720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Socialización </w:t>
            </w:r>
            <w:r w:rsidR="00170E97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del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plan de trabajo de la 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>M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esa de 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>M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anejo</w:t>
            </w:r>
          </w:p>
          <w:p w14:paraId="2763A3BA" w14:textId="77777777" w:rsidR="00DA0231" w:rsidRDefault="00DA0231" w:rsidP="00DA0231">
            <w:pPr>
              <w:pStyle w:val="Prrafodelista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117A9559" w14:textId="12E96691" w:rsidR="00812D62" w:rsidRDefault="00912523" w:rsidP="005F6834">
            <w:pPr>
              <w:pStyle w:val="Prrafodelista"/>
              <w:ind w:left="0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El IDIGER socializa </w:t>
            </w:r>
            <w:r w:rsidR="00812D62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la propuesta de plan de trabajo de la 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>M</w:t>
            </w:r>
            <w:r w:rsidR="00812D62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esa de 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>M</w:t>
            </w:r>
            <w:r w:rsidR="00812D62">
              <w:rPr>
                <w:rFonts w:ascii="Century Gothic" w:hAnsi="Century Gothic"/>
                <w:sz w:val="18"/>
                <w:szCs w:val="18"/>
                <w:lang w:val="es-ES_tradnl"/>
              </w:rPr>
              <w:t>anejo para el 2021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, </w:t>
            </w:r>
            <w:r w:rsidR="00812D62">
              <w:rPr>
                <w:rFonts w:ascii="Century Gothic" w:hAnsi="Century Gothic"/>
                <w:sz w:val="18"/>
                <w:szCs w:val="18"/>
                <w:lang w:val="es-ES_tradnl"/>
              </w:rPr>
              <w:t>co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mo punto de partida, para que </w:t>
            </w:r>
            <w:r w:rsidR="00812D62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los integrantes de 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>dich</w:t>
            </w:r>
            <w:r w:rsidR="00812D62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a 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>M</w:t>
            </w:r>
            <w:r w:rsidR="00812D62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esa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hagan </w:t>
            </w:r>
            <w:r w:rsidR="00812D62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los aportes y sugerencias correspondientes. </w:t>
            </w:r>
          </w:p>
          <w:p w14:paraId="1782DFFA" w14:textId="77777777" w:rsidR="00812D62" w:rsidRDefault="00812D62" w:rsidP="005F6834">
            <w:pPr>
              <w:pStyle w:val="Prrafodelista"/>
              <w:ind w:left="0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14CB92FF" w14:textId="1F107FAD" w:rsidR="00812D62" w:rsidRDefault="00550DC6" w:rsidP="005F6834">
            <w:pPr>
              <w:pStyle w:val="Prrafodelista"/>
              <w:ind w:left="0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En tal sentido</w:t>
            </w:r>
            <w:r w:rsidR="00912523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,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d</w:t>
            </w:r>
            <w:r w:rsidR="00812D62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ando cumplimiento a lo estipulado en el 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>A</w:t>
            </w:r>
            <w:r w:rsidR="00812D62">
              <w:rPr>
                <w:rFonts w:ascii="Century Gothic" w:hAnsi="Century Gothic"/>
                <w:sz w:val="18"/>
                <w:szCs w:val="18"/>
                <w:lang w:val="es-ES_tradnl"/>
              </w:rPr>
              <w:t>cuerdo 01 del 2020 de la Comisión Intersectorial de Gestión de Riesgos y Cambio Climático, que menciona que cada mesa de trabajo debe contar con un plan de acción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, la propuesta está organizada en </w:t>
            </w:r>
            <w:r w:rsidR="00812D62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4 componentes principales: </w:t>
            </w:r>
          </w:p>
          <w:p w14:paraId="76BC7C44" w14:textId="4531F0E6" w:rsidR="00812D62" w:rsidRDefault="00812D62" w:rsidP="005F6834">
            <w:pPr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6C1D6FF7" w14:textId="56FECFC3" w:rsidR="00812D62" w:rsidRDefault="00812D62" w:rsidP="005F6834">
            <w:pPr>
              <w:pStyle w:val="Prrafodelista"/>
              <w:numPr>
                <w:ilvl w:val="0"/>
                <w:numId w:val="5"/>
              </w:numPr>
              <w:ind w:left="641" w:hanging="283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Organización y funcionamiento de la 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>M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esa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>.</w:t>
            </w:r>
          </w:p>
          <w:p w14:paraId="76C23744" w14:textId="1E4EC069" w:rsidR="00812D62" w:rsidRDefault="00812D62" w:rsidP="005F6834">
            <w:pPr>
              <w:pStyle w:val="Prrafodelista"/>
              <w:numPr>
                <w:ilvl w:val="0"/>
                <w:numId w:val="5"/>
              </w:numPr>
              <w:ind w:left="641" w:hanging="283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Actualización e implementación de la EDRE</w:t>
            </w:r>
            <w:r w:rsidR="006C34C4">
              <w:rPr>
                <w:rFonts w:ascii="Century Gothic" w:hAnsi="Century Gothic"/>
                <w:sz w:val="18"/>
                <w:szCs w:val="18"/>
                <w:lang w:val="es-ES_tradnl"/>
              </w:rPr>
              <w:t>.</w:t>
            </w:r>
          </w:p>
          <w:p w14:paraId="16F16C9C" w14:textId="0373C82A" w:rsidR="00812D62" w:rsidRDefault="00812D62" w:rsidP="005F6834">
            <w:pPr>
              <w:pStyle w:val="Prrafodelista"/>
              <w:numPr>
                <w:ilvl w:val="0"/>
                <w:numId w:val="5"/>
              </w:numPr>
              <w:ind w:left="641" w:hanging="283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Instrumentos para el manejo de emergencias y desastres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>.</w:t>
            </w:r>
          </w:p>
          <w:p w14:paraId="2A57E679" w14:textId="77777777" w:rsidR="00812D62" w:rsidRDefault="00812D62" w:rsidP="005F6834">
            <w:pPr>
              <w:pStyle w:val="Prrafodelista"/>
              <w:numPr>
                <w:ilvl w:val="0"/>
                <w:numId w:val="5"/>
              </w:numPr>
              <w:ind w:left="641" w:hanging="283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Fortalecimiento de capacidad de respuesta.</w:t>
            </w:r>
          </w:p>
          <w:p w14:paraId="4E384DE4" w14:textId="77777777" w:rsidR="006C34C4" w:rsidRDefault="006C34C4" w:rsidP="005F6834">
            <w:pPr>
              <w:ind w:left="641" w:hanging="283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27CCE144" w14:textId="0875435C" w:rsidR="00550DC6" w:rsidRDefault="006C34C4" w:rsidP="005F6834">
            <w:pPr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Los componentes B, C y D dan cumplimiento a una meta del Plan Distrital de 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>G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estión de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>l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Riesgo y 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del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Cambio Climático 2018-2030. </w:t>
            </w:r>
          </w:p>
          <w:p w14:paraId="3AD700A2" w14:textId="77777777" w:rsidR="00550DC6" w:rsidRDefault="00550DC6" w:rsidP="006C34C4">
            <w:pPr>
              <w:ind w:left="781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56BA6BBE" w14:textId="6776847E" w:rsidR="006C34C4" w:rsidRDefault="006C34C4" w:rsidP="005F6834">
            <w:pPr>
              <w:ind w:left="781" w:hanging="781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Frente a las actividades </w:t>
            </w:r>
            <w:r w:rsidR="00550DC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propuestas por </w:t>
            </w:r>
            <w:r w:rsidR="005E506B">
              <w:rPr>
                <w:rFonts w:ascii="Century Gothic" w:hAnsi="Century Gothic"/>
                <w:sz w:val="18"/>
                <w:szCs w:val="18"/>
                <w:lang w:val="es-ES_tradnl"/>
              </w:rPr>
              <w:t>componente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>,</w:t>
            </w:r>
            <w:r w:rsidR="005E506B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surgen las siguientes dudas:</w:t>
            </w:r>
          </w:p>
          <w:p w14:paraId="4E9A7BE2" w14:textId="77777777" w:rsidR="005E506B" w:rsidRDefault="005E506B" w:rsidP="006C34C4">
            <w:pPr>
              <w:ind w:left="781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719B522C" w14:textId="15A5D9E5" w:rsidR="005E506B" w:rsidRDefault="00BB10E8" w:rsidP="005F6834">
            <w:pPr>
              <w:pStyle w:val="Prrafodelista"/>
              <w:numPr>
                <w:ilvl w:val="0"/>
                <w:numId w:val="6"/>
              </w:numPr>
              <w:ind w:left="641" w:hanging="283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Participación por p</w:t>
            </w:r>
            <w:r w:rsidR="00095B01">
              <w:rPr>
                <w:rFonts w:ascii="Century Gothic" w:hAnsi="Century Gothic"/>
                <w:sz w:val="18"/>
                <w:szCs w:val="18"/>
                <w:lang w:val="es-ES_tradnl"/>
              </w:rPr>
              <w:t>arte de la delegada de Secretarí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a de Movilidad frente a la a</w:t>
            </w:r>
            <w:r w:rsidR="005E506B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ctividad: “Revisión y adopción del sistema organización para la atención y administración de emergencias”. </w:t>
            </w:r>
            <w:r w:rsidR="00095B01">
              <w:rPr>
                <w:rFonts w:ascii="Century Gothic" w:hAnsi="Century Gothic"/>
                <w:sz w:val="18"/>
                <w:szCs w:val="18"/>
                <w:lang w:val="es-ES_tradnl"/>
              </w:rPr>
              <w:t>¿Quién lo está haciendo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>?</w:t>
            </w:r>
            <w:r w:rsidR="00095B01">
              <w:rPr>
                <w:rFonts w:ascii="Century Gothic" w:hAnsi="Century Gothic"/>
                <w:sz w:val="18"/>
                <w:szCs w:val="18"/>
                <w:lang w:val="es-ES_tradnl"/>
              </w:rPr>
              <w:t>, ¿Có</w:t>
            </w:r>
            <w:r w:rsidR="00550DC6">
              <w:rPr>
                <w:rFonts w:ascii="Century Gothic" w:hAnsi="Century Gothic"/>
                <w:sz w:val="18"/>
                <w:szCs w:val="18"/>
                <w:lang w:val="es-ES_tradnl"/>
              </w:rPr>
              <w:t>mo se va a adoptar?</w:t>
            </w:r>
            <w:r w:rsidR="005E506B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No se sabe exactamente a qu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>é</w:t>
            </w:r>
            <w:r w:rsidR="005E506B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se hace referencia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, dado que otras actividades dependerán del tipo de sistema de administración de emergencias que se defina, por ejemplo: Los procesos de capacitación. </w:t>
            </w:r>
          </w:p>
          <w:p w14:paraId="446F501F" w14:textId="77777777" w:rsidR="005E506B" w:rsidRDefault="005E506B" w:rsidP="005F6834">
            <w:pPr>
              <w:ind w:left="641" w:hanging="283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712DC05D" w14:textId="16A4E5E2" w:rsidR="005E506B" w:rsidRDefault="00095B01" w:rsidP="005F6834">
            <w:pPr>
              <w:ind w:left="641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Frente a estas inquietudes se</w:t>
            </w:r>
            <w:r w:rsidR="00550DC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señala que desde e</w:t>
            </w:r>
            <w:r w:rsidR="005E506B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l año pasado se viene trabajando 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en </w:t>
            </w:r>
            <w:r w:rsidR="00550DC6">
              <w:rPr>
                <w:rFonts w:ascii="Century Gothic" w:hAnsi="Century Gothic"/>
                <w:sz w:val="18"/>
                <w:szCs w:val="18"/>
                <w:lang w:val="es-ES_tradnl"/>
              </w:rPr>
              <w:t>las</w:t>
            </w:r>
            <w:r w:rsidR="005E506B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propuestas organizacionales y es necesario validar</w:t>
            </w:r>
            <w:r w:rsidR="00BB10E8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los</w:t>
            </w:r>
            <w:r w:rsidR="005E506B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4 modelos</w:t>
            </w:r>
            <w:r w:rsidR="00550DC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planteados</w:t>
            </w:r>
            <w:r w:rsidR="00BB10E8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, con el fin que </w:t>
            </w:r>
            <w:r w:rsidR="005E506B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se pueda definir conjuntamente </w:t>
            </w:r>
            <w:r w:rsidR="00BB10E8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el sistema organizacional de administración de emergencias del 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>D</w:t>
            </w:r>
            <w:r w:rsidR="00BB10E8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istrito. </w:t>
            </w:r>
          </w:p>
          <w:p w14:paraId="5F9EBB68" w14:textId="77777777" w:rsidR="00BB10E8" w:rsidRDefault="00BB10E8" w:rsidP="005F6834">
            <w:pPr>
              <w:ind w:left="641" w:hanging="283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2277AF27" w14:textId="4FA95D90" w:rsidR="0012150C" w:rsidRDefault="00BB10E8" w:rsidP="005F6834">
            <w:pPr>
              <w:pStyle w:val="Prrafodelista"/>
              <w:numPr>
                <w:ilvl w:val="0"/>
                <w:numId w:val="6"/>
              </w:numPr>
              <w:ind w:left="641" w:hanging="283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Participación por parte del delegado del Cuerpo Oficial de Bomberos de Bogotá frente a la actividad: “Análisis de doce (12) estudios de caso de los eventos o emergencias representativa</w:t>
            </w:r>
            <w:r w:rsidR="00550DC6">
              <w:rPr>
                <w:rFonts w:ascii="Century Gothic" w:hAnsi="Century Gothic"/>
                <w:sz w:val="18"/>
                <w:szCs w:val="18"/>
                <w:lang w:val="es-ES_tradnl"/>
              </w:rPr>
              <w:t>s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y desarrollo de su plan de mejoramiento”</w:t>
            </w:r>
            <w:r w:rsidR="0012150C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="00550DC6">
              <w:rPr>
                <w:rFonts w:ascii="Century Gothic" w:hAnsi="Century Gothic"/>
                <w:sz w:val="18"/>
                <w:szCs w:val="18"/>
                <w:lang w:val="es-ES_tradnl"/>
              </w:rPr>
              <w:t>¿</w:t>
            </w:r>
            <w:r w:rsidR="00095B01">
              <w:rPr>
                <w:rFonts w:ascii="Century Gothic" w:hAnsi="Century Gothic"/>
                <w:sz w:val="18"/>
                <w:szCs w:val="18"/>
                <w:lang w:val="es-ES_tradnl"/>
              </w:rPr>
              <w:t>S</w:t>
            </w:r>
            <w:r w:rsidR="0012150C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 </w:t>
            </w:r>
            <w:r w:rsidR="00965B0F">
              <w:rPr>
                <w:rFonts w:ascii="Century Gothic" w:hAnsi="Century Gothic"/>
                <w:sz w:val="18"/>
                <w:szCs w:val="18"/>
                <w:lang w:val="es-ES_tradnl"/>
              </w:rPr>
              <w:t>contará</w:t>
            </w:r>
            <w:r w:rsidR="0012150C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con una metodología unificada con el fin de tener unos criterios </w:t>
            </w:r>
            <w:r w:rsidR="00965B0F">
              <w:rPr>
                <w:rFonts w:ascii="Century Gothic" w:hAnsi="Century Gothic"/>
                <w:sz w:val="18"/>
                <w:szCs w:val="18"/>
                <w:lang w:val="es-ES_tradnl"/>
              </w:rPr>
              <w:t>claros?</w:t>
            </w:r>
          </w:p>
          <w:p w14:paraId="2287A7F7" w14:textId="64873A11" w:rsidR="00BB10E8" w:rsidRPr="0012150C" w:rsidRDefault="00BB10E8" w:rsidP="005F6834">
            <w:pPr>
              <w:ind w:left="641" w:hanging="283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 w:rsidRPr="0012150C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</w:p>
          <w:p w14:paraId="67887EC3" w14:textId="4F13D1B6" w:rsidR="00BB10E8" w:rsidRDefault="00550DC6" w:rsidP="005F6834">
            <w:pPr>
              <w:ind w:left="641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Se </w:t>
            </w:r>
            <w:r w:rsidR="00965B0F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indica que </w:t>
            </w:r>
            <w:r w:rsidR="00095B01">
              <w:rPr>
                <w:rFonts w:ascii="Century Gothic" w:hAnsi="Century Gothic"/>
                <w:sz w:val="18"/>
                <w:szCs w:val="18"/>
                <w:lang w:val="es-ES_tradnl"/>
              </w:rPr>
              <w:t>se contará</w:t>
            </w:r>
            <w:r w:rsidR="0012150C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con una metodología y </w:t>
            </w:r>
            <w:r w:rsidR="00965B0F">
              <w:rPr>
                <w:rFonts w:ascii="Century Gothic" w:hAnsi="Century Gothic"/>
                <w:sz w:val="18"/>
                <w:szCs w:val="18"/>
                <w:lang w:val="es-ES_tradnl"/>
              </w:rPr>
              <w:t>est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>e</w:t>
            </w:r>
            <w:r w:rsidR="00965B0F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es</w:t>
            </w:r>
            <w:r w:rsidR="0012150C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="00965B0F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el espacio que permitirá </w:t>
            </w:r>
            <w:r w:rsidR="0012150C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identificar oportunidades de mejora en </w:t>
            </w:r>
            <w:r w:rsidR="00965B0F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la </w:t>
            </w:r>
            <w:r w:rsidR="0012150C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respuesta. </w:t>
            </w:r>
          </w:p>
          <w:p w14:paraId="6DDDF251" w14:textId="77777777" w:rsidR="0012150C" w:rsidRPr="005E506B" w:rsidRDefault="0012150C" w:rsidP="005F6834">
            <w:pPr>
              <w:ind w:left="641" w:hanging="283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4A3B82E8" w14:textId="16FB24FE" w:rsidR="00812D62" w:rsidRDefault="00965B0F" w:rsidP="005F6834">
            <w:pPr>
              <w:pStyle w:val="Prrafodelista"/>
              <w:numPr>
                <w:ilvl w:val="0"/>
                <w:numId w:val="6"/>
              </w:numPr>
              <w:ind w:left="641" w:hanging="283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L</w:t>
            </w:r>
            <w:r w:rsidR="00C33AD3">
              <w:rPr>
                <w:rFonts w:ascii="Century Gothic" w:hAnsi="Century Gothic"/>
                <w:sz w:val="18"/>
                <w:szCs w:val="18"/>
                <w:lang w:val="es-ES_tradnl"/>
              </w:rPr>
              <w:t>a delegad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a</w:t>
            </w:r>
            <w:r w:rsidR="00C33AD3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de la Secretaría de Ambiente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="00C33AD3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expone que tiene muchos comentarios frente al plan de acción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los cuales </w:t>
            </w:r>
            <w:r w:rsidR="00C33AD3">
              <w:rPr>
                <w:rFonts w:ascii="Century Gothic" w:hAnsi="Century Gothic"/>
                <w:sz w:val="18"/>
                <w:szCs w:val="18"/>
                <w:lang w:val="es-ES_tradnl"/>
              </w:rPr>
              <w:t>enviar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>á</w:t>
            </w:r>
            <w:r w:rsidR="00C33AD3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al correo de preparativos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del IDIGER</w:t>
            </w:r>
            <w:r w:rsidR="00C33AD3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. Sin embargo,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comenta de manera general que es necesario</w:t>
            </w:r>
            <w:r w:rsidR="00C33AD3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revisar </w:t>
            </w:r>
            <w:r w:rsidR="00C33AD3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algunas actividades que no están en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función </w:t>
            </w:r>
            <w:r w:rsidR="00C33AD3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de la 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>M</w:t>
            </w:r>
            <w:r w:rsidR="00C33AD3">
              <w:rPr>
                <w:rFonts w:ascii="Century Gothic" w:hAnsi="Century Gothic"/>
                <w:sz w:val="18"/>
                <w:szCs w:val="18"/>
                <w:lang w:val="es-ES_tradnl"/>
              </w:rPr>
              <w:t>esa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,</w:t>
            </w:r>
            <w:r w:rsidR="00C33AD3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sino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que responden </w:t>
            </w:r>
            <w:r w:rsidR="00C33AD3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a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las </w:t>
            </w:r>
            <w:r w:rsidR="00C33AD3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actividades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propias de las misionalidades </w:t>
            </w:r>
            <w:r w:rsidR="00C33AD3">
              <w:rPr>
                <w:rFonts w:ascii="Century Gothic" w:hAnsi="Century Gothic"/>
                <w:sz w:val="18"/>
                <w:szCs w:val="18"/>
                <w:lang w:val="es-ES_tradnl"/>
              </w:rPr>
              <w:t>de las entidades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. De igual manera, señala que </w:t>
            </w:r>
            <w:r w:rsidR="00C33AD3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algunos indicadores no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responden a la</w:t>
            </w:r>
            <w:r w:rsidR="00B219C4">
              <w:rPr>
                <w:rFonts w:ascii="Century Gothic" w:hAnsi="Century Gothic"/>
                <w:sz w:val="18"/>
                <w:szCs w:val="18"/>
                <w:lang w:val="es-ES_tradnl"/>
              </w:rPr>
              <w:t>s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="00C33AD3">
              <w:rPr>
                <w:rFonts w:ascii="Century Gothic" w:hAnsi="Century Gothic"/>
                <w:sz w:val="18"/>
                <w:szCs w:val="18"/>
                <w:lang w:val="es-ES_tradnl"/>
              </w:rPr>
              <w:t>actividad</w:t>
            </w:r>
            <w:r w:rsidR="00B219C4">
              <w:rPr>
                <w:rFonts w:ascii="Century Gothic" w:hAnsi="Century Gothic"/>
                <w:sz w:val="18"/>
                <w:szCs w:val="18"/>
                <w:lang w:val="es-ES_tradnl"/>
              </w:rPr>
              <w:t>es</w:t>
            </w:r>
            <w:r w:rsidR="00C33AD3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mencionad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a</w:t>
            </w:r>
            <w:r w:rsidR="00B219C4">
              <w:rPr>
                <w:rFonts w:ascii="Century Gothic" w:hAnsi="Century Gothic"/>
                <w:sz w:val="18"/>
                <w:szCs w:val="18"/>
                <w:lang w:val="es-ES_tradnl"/>
              </w:rPr>
              <w:t>s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, lo cual </w:t>
            </w:r>
            <w:r w:rsidR="00C33AD3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puede dificultar su seguimiento. </w:t>
            </w:r>
          </w:p>
          <w:p w14:paraId="4999BDF9" w14:textId="77777777" w:rsidR="00C33AD3" w:rsidRDefault="00C33AD3" w:rsidP="005F6834">
            <w:pPr>
              <w:pStyle w:val="Prrafodelista"/>
              <w:ind w:left="641" w:hanging="283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68F996C0" w14:textId="5A29A610" w:rsidR="00C33AD3" w:rsidRDefault="00B219C4" w:rsidP="005F6834">
            <w:pPr>
              <w:pStyle w:val="Prrafodelista"/>
              <w:ind w:left="641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Al respecto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>,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se señala que el ejercicio de socialización de la propuesta de plan de trabajo busca generar el espacio de retroalimentación y construcción colectiva de t</w:t>
            </w:r>
            <w:r w:rsidRPr="00993BE4">
              <w:rPr>
                <w:rFonts w:ascii="Century Gothic" w:hAnsi="Century Gothic"/>
                <w:sz w:val="18"/>
                <w:szCs w:val="18"/>
                <w:lang w:val="es-ES_tradnl"/>
              </w:rPr>
              <w:t>od</w:t>
            </w:r>
            <w:r w:rsidR="00C57D1A">
              <w:rPr>
                <w:rFonts w:ascii="Century Gothic" w:hAnsi="Century Gothic"/>
                <w:sz w:val="18"/>
                <w:szCs w:val="18"/>
                <w:lang w:val="es-ES_tradnl"/>
              </w:rPr>
              <w:t>a</w:t>
            </w:r>
            <w:r w:rsidR="00993BE4" w:rsidRPr="00993BE4">
              <w:rPr>
                <w:rFonts w:ascii="Century Gothic" w:hAnsi="Century Gothic"/>
                <w:sz w:val="18"/>
                <w:szCs w:val="18"/>
                <w:lang w:val="es-ES_tradnl"/>
              </w:rPr>
              <w:t>s</w:t>
            </w:r>
            <w:r w:rsidR="00993BE4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entidades que hacen parte de la 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>M</w:t>
            </w:r>
            <w:r w:rsidR="00993BE4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esa, 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de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manera que se cuente 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con </w:t>
            </w:r>
            <w:r w:rsidR="00C33AD3">
              <w:rPr>
                <w:rFonts w:ascii="Century Gothic" w:hAnsi="Century Gothic"/>
                <w:sz w:val="18"/>
                <w:szCs w:val="18"/>
                <w:lang w:val="es-ES_tradnl"/>
              </w:rPr>
              <w:t>un plan acorde con la real</w:t>
            </w:r>
            <w:r w:rsidR="005914AB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idad, que sea funcional y que genere impacto en la ciudad. </w:t>
            </w:r>
          </w:p>
          <w:p w14:paraId="5AC0D414" w14:textId="77777777" w:rsidR="005914AB" w:rsidRDefault="005914AB" w:rsidP="005F6834">
            <w:pPr>
              <w:pStyle w:val="Prrafodelista"/>
              <w:ind w:left="641" w:hanging="283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55D8A85F" w14:textId="181CE7E7" w:rsidR="005914AB" w:rsidRPr="005914AB" w:rsidRDefault="005914AB" w:rsidP="005F6834">
            <w:pPr>
              <w:pStyle w:val="Prrafodelista"/>
              <w:numPr>
                <w:ilvl w:val="0"/>
                <w:numId w:val="6"/>
              </w:numPr>
              <w:ind w:left="641" w:hanging="283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Participación por parte de la delegad</w:t>
            </w:r>
            <w:r w:rsidR="00993BE4">
              <w:rPr>
                <w:rFonts w:ascii="Century Gothic" w:hAnsi="Century Gothic"/>
                <w:sz w:val="18"/>
                <w:szCs w:val="18"/>
                <w:lang w:val="es-ES_tradnl"/>
              </w:rPr>
              <w:t>a</w:t>
            </w:r>
            <w:r w:rsidR="00095B01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de la Secretaría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Distrital de Movilidad, en relación con los ejercicios de entrenamiento</w:t>
            </w:r>
            <w:r w:rsidR="00993BE4">
              <w:rPr>
                <w:rFonts w:ascii="Century Gothic" w:hAnsi="Century Gothic"/>
                <w:sz w:val="18"/>
                <w:szCs w:val="18"/>
                <w:lang w:val="es-ES_tradnl"/>
              </w:rPr>
              <w:t>; ¿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el</w:t>
            </w:r>
            <w:r w:rsidRPr="005914AB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simulacro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es </w:t>
            </w:r>
            <w:r w:rsidRPr="005914AB">
              <w:rPr>
                <w:rFonts w:ascii="Century Gothic" w:hAnsi="Century Gothic"/>
                <w:sz w:val="18"/>
                <w:szCs w:val="18"/>
                <w:lang w:val="es-ES_tradnl"/>
              </w:rPr>
              <w:t>nuevo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?</w:t>
            </w:r>
            <w:r w:rsidRPr="005914AB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o es el que se hace en octubre </w:t>
            </w:r>
            <w:r w:rsidR="00105435" w:rsidRPr="00105435">
              <w:rPr>
                <w:rFonts w:ascii="Century Gothic" w:hAnsi="Century Gothic"/>
                <w:sz w:val="18"/>
                <w:szCs w:val="18"/>
                <w:lang w:val="es-ES_tradnl"/>
              </w:rPr>
              <w:t>y ¿A qué</w:t>
            </w:r>
            <w:r w:rsidRPr="00105435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corresponde la simulación</w:t>
            </w:r>
            <w:r w:rsidR="00105435" w:rsidRPr="00105435">
              <w:rPr>
                <w:rFonts w:ascii="Century Gothic" w:hAnsi="Century Gothic"/>
                <w:sz w:val="18"/>
                <w:szCs w:val="18"/>
                <w:lang w:val="es-ES_tradnl"/>
              </w:rPr>
              <w:t>?</w:t>
            </w:r>
            <w:r w:rsidRPr="00105435">
              <w:rPr>
                <w:rFonts w:ascii="Century Gothic" w:hAnsi="Century Gothic"/>
                <w:sz w:val="18"/>
                <w:szCs w:val="18"/>
                <w:lang w:val="es-ES_tradnl"/>
              </w:rPr>
              <w:t>.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Adi</w:t>
            </w:r>
            <w:r w:rsidR="00095B01">
              <w:rPr>
                <w:rFonts w:ascii="Century Gothic" w:hAnsi="Century Gothic"/>
                <w:sz w:val="18"/>
                <w:szCs w:val="18"/>
                <w:lang w:val="es-ES_tradnl"/>
              </w:rPr>
              <w:t>cional, frente a lo que mencionó</w:t>
            </w:r>
            <w:r w:rsidR="001C6BB1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la delegada de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la Secretaría de Ambiente, en relación con la Estrategia Distrital de Respuesta- EIR</w:t>
            </w:r>
            <w:r w:rsidR="001C6BB1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,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efectivamente</w:t>
            </w:r>
            <w:r w:rsidR="001C6BB1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es una responsabilidad de cada entidad</w:t>
            </w:r>
            <w:r w:rsidR="00D878F8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, sin </w:t>
            </w:r>
            <w:r w:rsidR="00912523">
              <w:rPr>
                <w:rFonts w:ascii="Century Gothic" w:hAnsi="Century Gothic"/>
                <w:sz w:val="18"/>
                <w:szCs w:val="18"/>
                <w:lang w:val="es-ES_tradnl"/>
              </w:rPr>
              <w:t>embargo,</w:t>
            </w:r>
            <w:r w:rsidR="00095B01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está</w:t>
            </w:r>
            <w:r w:rsidR="00D878F8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en cabeza del IDIGER realizar las asesorías para su elaboración. Por tanto,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s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>í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="00D878F8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es una buena opción que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cada entidad que participa en la 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>M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esa </w:t>
            </w:r>
            <w:r w:rsidR="00D878F8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al final del año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ten</w:t>
            </w:r>
            <w:r w:rsidR="00D878F8">
              <w:rPr>
                <w:rFonts w:ascii="Century Gothic" w:hAnsi="Century Gothic"/>
                <w:sz w:val="18"/>
                <w:szCs w:val="18"/>
                <w:lang w:val="es-ES_tradnl"/>
              </w:rPr>
              <w:t>ga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aprobada y adoptada</w:t>
            </w:r>
            <w:r w:rsidR="00D878F8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su EIR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. </w:t>
            </w:r>
          </w:p>
          <w:p w14:paraId="73C024A4" w14:textId="77777777" w:rsidR="005914AB" w:rsidRPr="005914AB" w:rsidRDefault="005914AB" w:rsidP="005F6834">
            <w:pPr>
              <w:ind w:left="641" w:hanging="283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2D4AA981" w14:textId="206656AB" w:rsidR="005914AB" w:rsidRDefault="001C6BB1" w:rsidP="005F6834">
            <w:pPr>
              <w:ind w:left="641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Se aclara que la fecha del</w:t>
            </w:r>
            <w:r w:rsidR="005914AB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simulacro es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la definida en el mes de </w:t>
            </w:r>
            <w:r w:rsidR="005914AB">
              <w:rPr>
                <w:rFonts w:ascii="Century Gothic" w:hAnsi="Century Gothic"/>
                <w:sz w:val="18"/>
                <w:szCs w:val="18"/>
                <w:lang w:val="es-ES_tradnl"/>
              </w:rPr>
              <w:t>octubre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, al igual que </w:t>
            </w:r>
            <w:r w:rsidR="005914AB">
              <w:rPr>
                <w:rFonts w:ascii="Century Gothic" w:hAnsi="Century Gothic"/>
                <w:sz w:val="18"/>
                <w:szCs w:val="18"/>
                <w:lang w:val="es-ES_tradnl"/>
              </w:rPr>
              <w:t>la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="005914AB">
              <w:rPr>
                <w:rFonts w:ascii="Century Gothic" w:hAnsi="Century Gothic"/>
                <w:sz w:val="18"/>
                <w:szCs w:val="18"/>
                <w:lang w:val="es-ES_tradnl"/>
              </w:rPr>
              <w:t>simulación frente a los servicios de respuesta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>;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para el desarrollo de este último ejercicio, </w:t>
            </w:r>
            <w:r w:rsidR="00095B01">
              <w:rPr>
                <w:rFonts w:ascii="Century Gothic" w:hAnsi="Century Gothic"/>
                <w:sz w:val="18"/>
                <w:szCs w:val="18"/>
                <w:lang w:val="es-ES_tradnl"/>
              </w:rPr>
              <w:t>se informará</w:t>
            </w:r>
            <w:r w:rsidR="005914AB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oportunamente a las entidades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c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>ó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mo realizar su ejecución</w:t>
            </w:r>
            <w:r w:rsidR="005914AB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. </w:t>
            </w:r>
          </w:p>
          <w:p w14:paraId="3294DE4E" w14:textId="77777777" w:rsidR="005914AB" w:rsidRPr="005914AB" w:rsidRDefault="005914AB" w:rsidP="005F6834">
            <w:pPr>
              <w:ind w:left="641" w:hanging="283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3C55CFC9" w14:textId="325A58D5" w:rsidR="002954F0" w:rsidRDefault="002954F0" w:rsidP="0094729E">
            <w:pPr>
              <w:ind w:left="639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 w:rsidRPr="002954F0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Como compromiso se establece que los y las integrantes de la 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>M</w:t>
            </w:r>
            <w:r w:rsidRPr="002954F0">
              <w:rPr>
                <w:rFonts w:ascii="Century Gothic" w:hAnsi="Century Gothic"/>
                <w:sz w:val="18"/>
                <w:szCs w:val="18"/>
                <w:lang w:val="es-ES_tradnl"/>
              </w:rPr>
              <w:t>esa ten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>ga</w:t>
            </w:r>
            <w:r w:rsidRPr="002954F0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n dos semanas para enviar los comentarios al plan de trabajo </w:t>
            </w:r>
            <w:r w:rsidR="00C57D1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que fue </w:t>
            </w:r>
            <w:r w:rsidRPr="002954F0">
              <w:rPr>
                <w:rFonts w:ascii="Century Gothic" w:hAnsi="Century Gothic"/>
                <w:sz w:val="18"/>
                <w:szCs w:val="18"/>
                <w:lang w:val="es-ES_tradnl"/>
              </w:rPr>
              <w:t>socializado y enviado por correo electrónico,</w:t>
            </w:r>
            <w:r w:rsidR="00C57D1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para que </w:t>
            </w:r>
            <w:r w:rsidRPr="002954F0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el equipo del IDIGER los </w:t>
            </w:r>
            <w:r w:rsidR="00C57D1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incluya y sean presentados y analizados </w:t>
            </w:r>
            <w:r w:rsidRPr="002954F0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en la </w:t>
            </w:r>
            <w:r w:rsidR="00C57D1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siguiente </w:t>
            </w:r>
            <w:r w:rsidRPr="002954F0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sesión </w:t>
            </w:r>
            <w:r w:rsidR="00C57D1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de la 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>M</w:t>
            </w:r>
            <w:r w:rsidR="00C57D1A">
              <w:rPr>
                <w:rFonts w:ascii="Century Gothic" w:hAnsi="Century Gothic"/>
                <w:sz w:val="18"/>
                <w:szCs w:val="18"/>
                <w:lang w:val="es-ES_tradnl"/>
              </w:rPr>
              <w:t>esa</w:t>
            </w:r>
            <w:r w:rsidRPr="002954F0">
              <w:rPr>
                <w:rFonts w:ascii="Century Gothic" w:hAnsi="Century Gothic"/>
                <w:sz w:val="18"/>
                <w:szCs w:val="18"/>
                <w:lang w:val="es-ES_tradnl"/>
              </w:rPr>
              <w:t>.</w:t>
            </w:r>
          </w:p>
          <w:p w14:paraId="3DB0BDB2" w14:textId="77777777" w:rsidR="0008133C" w:rsidRDefault="0008133C" w:rsidP="002954F0">
            <w:pPr>
              <w:ind w:left="781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406A3D4A" w14:textId="7FC949B1" w:rsidR="0008133C" w:rsidRDefault="0008133C" w:rsidP="005F6834">
            <w:pPr>
              <w:ind w:left="74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Se acuerda que la tercera semana de cada mes</w:t>
            </w:r>
            <w:r w:rsidR="00C57D1A">
              <w:rPr>
                <w:rFonts w:ascii="Century Gothic" w:hAnsi="Century Gothic"/>
                <w:sz w:val="18"/>
                <w:szCs w:val="18"/>
                <w:lang w:val="es-ES_tradnl"/>
              </w:rPr>
              <w:t>,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se reali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>ce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la sesión ordinaria de </w:t>
            </w:r>
            <w:r w:rsidR="00C57D1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la 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>M</w:t>
            </w:r>
            <w:r w:rsidR="00C57D1A">
              <w:rPr>
                <w:rFonts w:ascii="Century Gothic" w:hAnsi="Century Gothic"/>
                <w:sz w:val="18"/>
                <w:szCs w:val="18"/>
                <w:lang w:val="es-ES_tradnl"/>
              </w:rPr>
              <w:t>esa de manejo de emergencias y desastres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. </w:t>
            </w:r>
          </w:p>
          <w:p w14:paraId="12D7329E" w14:textId="77777777" w:rsidR="00812D62" w:rsidRPr="00812D62" w:rsidRDefault="00812D62" w:rsidP="00812D62">
            <w:pPr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6C22A7F2" w14:textId="72312F27" w:rsidR="009F1B0B" w:rsidRDefault="009F1B0B" w:rsidP="002923F2">
            <w:pPr>
              <w:pStyle w:val="Prrafodelista"/>
              <w:numPr>
                <w:ilvl w:val="0"/>
                <w:numId w:val="2"/>
              </w:numPr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Seguimiento al plan de temporada </w:t>
            </w:r>
            <w:r w:rsidR="005E5D57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de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menos lluvias</w:t>
            </w:r>
          </w:p>
          <w:p w14:paraId="7A73F3F3" w14:textId="77777777" w:rsidR="00BB10E8" w:rsidRDefault="00BB10E8" w:rsidP="005914AB">
            <w:pPr>
              <w:pStyle w:val="Prrafodelista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2608E11C" w14:textId="354DCFC6" w:rsidR="0008133C" w:rsidRDefault="0008133C" w:rsidP="005914AB">
            <w:pPr>
              <w:pStyle w:val="Prrafodelista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Antes de iniciar las intervenciones de este punto se pregunta a los y las invi</w:t>
            </w:r>
            <w:r w:rsidR="008F06DC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tadas que han participado en la construcción de los planes de temporada de lluvia y menos lluvia, </w:t>
            </w:r>
            <w:r w:rsidR="00C57D1A">
              <w:rPr>
                <w:rFonts w:ascii="Century Gothic" w:hAnsi="Century Gothic"/>
                <w:sz w:val="18"/>
                <w:szCs w:val="18"/>
                <w:lang w:val="es-ES_tradnl"/>
              </w:rPr>
              <w:t>¿cómo</w:t>
            </w:r>
            <w:r w:rsidR="008F06DC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les ha parecido?, </w:t>
            </w:r>
            <w:r w:rsidR="00C57D1A">
              <w:rPr>
                <w:rFonts w:ascii="Century Gothic" w:hAnsi="Century Gothic"/>
                <w:sz w:val="18"/>
                <w:szCs w:val="18"/>
                <w:lang w:val="es-ES_tradnl"/>
              </w:rPr>
              <w:t>¿</w:t>
            </w:r>
            <w:r w:rsidR="008F06DC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han sido funcionales? </w:t>
            </w:r>
            <w:r w:rsidR="00C57D1A">
              <w:rPr>
                <w:rFonts w:ascii="Century Gothic" w:hAnsi="Century Gothic"/>
                <w:sz w:val="18"/>
                <w:szCs w:val="18"/>
                <w:lang w:val="es-ES_tradnl"/>
              </w:rPr>
              <w:t>¿Cuáles</w:t>
            </w:r>
            <w:r w:rsidR="008F06DC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indicadores se pueden </w:t>
            </w:r>
            <w:r w:rsidR="00C57D1A">
              <w:rPr>
                <w:rFonts w:ascii="Century Gothic" w:hAnsi="Century Gothic"/>
                <w:sz w:val="18"/>
                <w:szCs w:val="18"/>
                <w:lang w:val="es-ES_tradnl"/>
              </w:rPr>
              <w:t>definir</w:t>
            </w:r>
            <w:r w:rsidR="008F06DC">
              <w:rPr>
                <w:rFonts w:ascii="Century Gothic" w:hAnsi="Century Gothic"/>
                <w:sz w:val="18"/>
                <w:szCs w:val="18"/>
                <w:lang w:val="es-ES_tradnl"/>
              </w:rPr>
              <w:t>?</w:t>
            </w:r>
          </w:p>
          <w:p w14:paraId="313444AC" w14:textId="77777777" w:rsidR="008F06DC" w:rsidRDefault="008F06DC" w:rsidP="005914AB">
            <w:pPr>
              <w:pStyle w:val="Prrafodelista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3B850AFA" w14:textId="77777777" w:rsidR="00C57D1A" w:rsidRDefault="00C57D1A" w:rsidP="009D33EA">
            <w:pPr>
              <w:pStyle w:val="Prrafodelista"/>
              <w:numPr>
                <w:ilvl w:val="0"/>
                <w:numId w:val="6"/>
              </w:numPr>
              <w:ind w:left="1064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 w:rsidRPr="00C57D1A">
              <w:rPr>
                <w:rFonts w:ascii="Century Gothic" w:hAnsi="Century Gothic"/>
                <w:sz w:val="18"/>
                <w:szCs w:val="18"/>
                <w:lang w:val="es-ES_tradnl"/>
              </w:rPr>
              <w:t>E</w:t>
            </w:r>
            <w:r w:rsidR="008F06DC" w:rsidRPr="00C57D1A">
              <w:rPr>
                <w:rFonts w:ascii="Century Gothic" w:hAnsi="Century Gothic"/>
                <w:sz w:val="18"/>
                <w:szCs w:val="18"/>
                <w:lang w:val="es-ES_tradnl"/>
              </w:rPr>
              <w:t>l delegado del Cuerpo Oficial de Bomberos</w:t>
            </w:r>
            <w:r w:rsidRPr="00C57D1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plantea que </w:t>
            </w:r>
            <w:r w:rsidR="008F06DC" w:rsidRPr="00C57D1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en relación con los instrumentos valdría la pena generar un mecanismo, que puede ser una simulación, puede ser virtual, para bajar la implementación </w:t>
            </w:r>
            <w:r w:rsidR="00C86BF0" w:rsidRPr="00C57D1A">
              <w:rPr>
                <w:rFonts w:ascii="Century Gothic" w:hAnsi="Century Gothic"/>
                <w:sz w:val="18"/>
                <w:szCs w:val="18"/>
                <w:lang w:val="es-ES_tradnl"/>
              </w:rPr>
              <w:t>a nivel de entidades</w:t>
            </w:r>
            <w:r w:rsidR="002D635F" w:rsidRPr="00C57D1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y que sea aplicado</w:t>
            </w:r>
            <w:r w:rsidR="00C86BF0" w:rsidRPr="00C57D1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a cualquier tipo de situación.</w:t>
            </w:r>
          </w:p>
          <w:p w14:paraId="682129A6" w14:textId="77777777" w:rsidR="00077F01" w:rsidRDefault="00077F01" w:rsidP="00077F01">
            <w:pPr>
              <w:pStyle w:val="Prrafodelista"/>
              <w:ind w:left="1064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2F4D7F55" w14:textId="2798EBC4" w:rsidR="008F06DC" w:rsidRPr="00C57D1A" w:rsidRDefault="00C57D1A" w:rsidP="009D33EA">
            <w:pPr>
              <w:pStyle w:val="Prrafodelista"/>
              <w:numPr>
                <w:ilvl w:val="0"/>
                <w:numId w:val="6"/>
              </w:numPr>
              <w:ind w:left="1064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lastRenderedPageBreak/>
              <w:t>L</w:t>
            </w:r>
            <w:r w:rsidR="008F06DC" w:rsidRPr="00C57D1A">
              <w:rPr>
                <w:rFonts w:ascii="Century Gothic" w:hAnsi="Century Gothic"/>
                <w:sz w:val="18"/>
                <w:szCs w:val="18"/>
                <w:lang w:val="es-ES_tradnl"/>
              </w:rPr>
              <w:t>a delegad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a</w:t>
            </w:r>
            <w:r w:rsidR="008F06DC" w:rsidRPr="00C57D1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de la Secretaría de Ambiente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señala que</w:t>
            </w:r>
            <w:r w:rsidR="008F06DC" w:rsidRPr="00C57D1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es un instrumento importante y como administración</w:t>
            </w:r>
            <w:r w:rsidR="00935384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debemos contar con </w:t>
            </w:r>
            <w:r w:rsidR="00326182">
              <w:rPr>
                <w:rFonts w:ascii="Century Gothic" w:hAnsi="Century Gothic"/>
                <w:sz w:val="18"/>
                <w:szCs w:val="18"/>
                <w:lang w:val="es-ES_tradnl"/>
              </w:rPr>
              <w:t>é</w:t>
            </w:r>
            <w:r w:rsidR="00935384">
              <w:rPr>
                <w:rFonts w:ascii="Century Gothic" w:hAnsi="Century Gothic"/>
                <w:sz w:val="18"/>
                <w:szCs w:val="18"/>
                <w:lang w:val="es-ES_tradnl"/>
              </w:rPr>
              <w:t>l</w:t>
            </w:r>
            <w:r w:rsidR="008F06DC" w:rsidRPr="00C57D1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, pero no </w:t>
            </w:r>
            <w:r w:rsidR="00326182">
              <w:rPr>
                <w:rFonts w:ascii="Century Gothic" w:hAnsi="Century Gothic"/>
                <w:sz w:val="18"/>
                <w:szCs w:val="18"/>
                <w:lang w:val="es-ES_tradnl"/>
              </w:rPr>
              <w:t>debe</w:t>
            </w:r>
            <w:r w:rsidR="008F06DC" w:rsidRPr="00C57D1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qued</w:t>
            </w:r>
            <w:r w:rsidR="00326182">
              <w:rPr>
                <w:rFonts w:ascii="Century Gothic" w:hAnsi="Century Gothic"/>
                <w:sz w:val="18"/>
                <w:szCs w:val="18"/>
                <w:lang w:val="es-ES_tradnl"/>
              </w:rPr>
              <w:t>arse</w:t>
            </w:r>
            <w:r w:rsidR="008F06DC" w:rsidRPr="00C57D1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="00077F01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solo en </w:t>
            </w:r>
            <w:r w:rsidR="008F06DC" w:rsidRPr="00C57D1A">
              <w:rPr>
                <w:rFonts w:ascii="Century Gothic" w:hAnsi="Century Gothic"/>
                <w:sz w:val="18"/>
                <w:szCs w:val="18"/>
                <w:lang w:val="es-ES_tradnl"/>
              </w:rPr>
              <w:t>un documento</w:t>
            </w:r>
            <w:r w:rsidR="00077F01">
              <w:rPr>
                <w:rFonts w:ascii="Century Gothic" w:hAnsi="Century Gothic"/>
                <w:sz w:val="18"/>
                <w:szCs w:val="18"/>
                <w:lang w:val="es-ES_tradnl"/>
              </w:rPr>
              <w:t>,</w:t>
            </w:r>
            <w:r w:rsidR="008F06DC" w:rsidRPr="00C57D1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sino que </w:t>
            </w:r>
            <w:r w:rsidR="00326182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debe </w:t>
            </w:r>
            <w:r w:rsidR="008F06DC" w:rsidRPr="00C57D1A">
              <w:rPr>
                <w:rFonts w:ascii="Century Gothic" w:hAnsi="Century Gothic"/>
                <w:sz w:val="18"/>
                <w:szCs w:val="18"/>
                <w:lang w:val="es-ES_tradnl"/>
              </w:rPr>
              <w:t>s</w:t>
            </w:r>
            <w:r w:rsidR="00326182">
              <w:rPr>
                <w:rFonts w:ascii="Century Gothic" w:hAnsi="Century Gothic"/>
                <w:sz w:val="18"/>
                <w:szCs w:val="18"/>
                <w:lang w:val="es-ES_tradnl"/>
              </w:rPr>
              <w:t>e</w:t>
            </w:r>
            <w:r w:rsidR="008F06DC" w:rsidRPr="00C57D1A">
              <w:rPr>
                <w:rFonts w:ascii="Century Gothic" w:hAnsi="Century Gothic"/>
                <w:sz w:val="18"/>
                <w:szCs w:val="18"/>
                <w:lang w:val="es-ES_tradnl"/>
              </w:rPr>
              <w:t>rv</w:t>
            </w:r>
            <w:r w:rsidR="00326182">
              <w:rPr>
                <w:rFonts w:ascii="Century Gothic" w:hAnsi="Century Gothic"/>
                <w:sz w:val="18"/>
                <w:szCs w:val="18"/>
                <w:lang w:val="es-ES_tradnl"/>
              </w:rPr>
              <w:t>ir</w:t>
            </w:r>
            <w:r w:rsidR="008F06DC" w:rsidRPr="00C57D1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como referente </w:t>
            </w:r>
            <w:r w:rsidR="00077F01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para </w:t>
            </w:r>
            <w:r w:rsidR="008F06DC" w:rsidRPr="00C57D1A">
              <w:rPr>
                <w:rFonts w:ascii="Century Gothic" w:hAnsi="Century Gothic"/>
                <w:sz w:val="18"/>
                <w:szCs w:val="18"/>
                <w:lang w:val="es-ES_tradnl"/>
              </w:rPr>
              <w:t>que se pueda</w:t>
            </w:r>
            <w:r w:rsidR="00077F01">
              <w:rPr>
                <w:rFonts w:ascii="Century Gothic" w:hAnsi="Century Gothic"/>
                <w:sz w:val="18"/>
                <w:szCs w:val="18"/>
                <w:lang w:val="es-ES_tradnl"/>
              </w:rPr>
              <w:t>n</w:t>
            </w:r>
            <w:r w:rsidR="008F06DC" w:rsidRPr="00C57D1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implementar acciones de acuerdo a los servicios de respuesta. Adicionalmente, es pertinente que el seguimiento se haga en </w:t>
            </w:r>
            <w:r w:rsidR="00077F01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el espacio de la </w:t>
            </w:r>
            <w:r w:rsidR="00326182">
              <w:rPr>
                <w:rFonts w:ascii="Century Gothic" w:hAnsi="Century Gothic"/>
                <w:sz w:val="18"/>
                <w:szCs w:val="18"/>
                <w:lang w:val="es-ES_tradnl"/>
              </w:rPr>
              <w:t>M</w:t>
            </w:r>
            <w:r w:rsidR="00077F01">
              <w:rPr>
                <w:rFonts w:ascii="Century Gothic" w:hAnsi="Century Gothic"/>
                <w:sz w:val="18"/>
                <w:szCs w:val="18"/>
                <w:lang w:val="es-ES_tradnl"/>
              </w:rPr>
              <w:t>esa</w:t>
            </w:r>
            <w:r w:rsidR="00326182">
              <w:rPr>
                <w:rFonts w:ascii="Century Gothic" w:hAnsi="Century Gothic"/>
                <w:sz w:val="18"/>
                <w:szCs w:val="18"/>
                <w:lang w:val="es-ES_tradnl"/>
              </w:rPr>
              <w:t>,</w:t>
            </w:r>
            <w:r w:rsidR="008F06DC" w:rsidRPr="00C57D1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para que quede documentado y </w:t>
            </w:r>
            <w:r w:rsidR="00077F01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se tenga </w:t>
            </w:r>
            <w:r w:rsidR="008F06DC" w:rsidRPr="00C57D1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acceso y conocimiento de lo que desarrollan las otras entidades. </w:t>
            </w:r>
          </w:p>
          <w:p w14:paraId="779EB052" w14:textId="77777777" w:rsidR="002D635F" w:rsidRPr="002D635F" w:rsidRDefault="002D635F" w:rsidP="002D635F">
            <w:pPr>
              <w:pStyle w:val="Prrafodelista"/>
              <w:ind w:left="1064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28CE9DB5" w14:textId="5C83678B" w:rsidR="00C86BF0" w:rsidRDefault="00077F01" w:rsidP="00717655">
            <w:pPr>
              <w:pStyle w:val="Prrafodelista"/>
              <w:numPr>
                <w:ilvl w:val="0"/>
                <w:numId w:val="6"/>
              </w:numPr>
              <w:ind w:left="1064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 w:rsidRPr="00B22528">
              <w:rPr>
                <w:rFonts w:ascii="Century Gothic" w:hAnsi="Century Gothic"/>
                <w:sz w:val="18"/>
                <w:szCs w:val="18"/>
                <w:lang w:val="es-ES_tradnl"/>
              </w:rPr>
              <w:t>El</w:t>
            </w:r>
            <w:r w:rsidR="002D635F" w:rsidRPr="00B22528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delegad</w:t>
            </w:r>
            <w:r w:rsidRPr="00B22528">
              <w:rPr>
                <w:rFonts w:ascii="Century Gothic" w:hAnsi="Century Gothic"/>
                <w:sz w:val="18"/>
                <w:szCs w:val="18"/>
                <w:lang w:val="es-ES_tradnl"/>
              </w:rPr>
              <w:t>o</w:t>
            </w:r>
            <w:r w:rsidR="002D635F" w:rsidRPr="00B22528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de la Empresa de Acueducto y Alcantarillado de Bogotá menciona la importancia de vernos como ciudad </w:t>
            </w:r>
            <w:r w:rsidR="00326182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– </w:t>
            </w:r>
            <w:r w:rsidR="002D635F" w:rsidRPr="00B22528">
              <w:rPr>
                <w:rFonts w:ascii="Century Gothic" w:hAnsi="Century Gothic"/>
                <w:sz w:val="18"/>
                <w:szCs w:val="18"/>
                <w:lang w:val="es-ES_tradnl"/>
              </w:rPr>
              <w:t>región</w:t>
            </w:r>
            <w:r w:rsidR="00326182">
              <w:rPr>
                <w:rFonts w:ascii="Century Gothic" w:hAnsi="Century Gothic"/>
                <w:sz w:val="18"/>
                <w:szCs w:val="18"/>
                <w:lang w:val="es-ES_tradnl"/>
              </w:rPr>
              <w:t>,</w:t>
            </w:r>
            <w:r w:rsidR="002D635F" w:rsidRPr="00B22528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dado que el tiempo de </w:t>
            </w:r>
            <w:r w:rsidRPr="00B22528">
              <w:rPr>
                <w:rFonts w:ascii="Century Gothic" w:hAnsi="Century Gothic"/>
                <w:sz w:val="18"/>
                <w:szCs w:val="18"/>
                <w:lang w:val="es-ES_tradnl"/>
              </w:rPr>
              <w:t>sequía</w:t>
            </w:r>
            <w:r w:rsidR="002D635F" w:rsidRPr="00B22528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o de lluvias va de la mano con el régimen de lluvia</w:t>
            </w:r>
            <w:r w:rsidR="00B22528" w:rsidRPr="00B22528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s de los </w:t>
            </w:r>
            <w:r w:rsidR="00326182">
              <w:rPr>
                <w:rFonts w:ascii="Century Gothic" w:hAnsi="Century Gothic"/>
                <w:sz w:val="18"/>
                <w:szCs w:val="18"/>
                <w:lang w:val="es-ES_tradnl"/>
              </w:rPr>
              <w:t>L</w:t>
            </w:r>
            <w:r w:rsidR="00B22528" w:rsidRPr="00B22528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lanos y de la </w:t>
            </w:r>
            <w:r w:rsidR="00326182">
              <w:rPr>
                <w:rFonts w:ascii="Century Gothic" w:hAnsi="Century Gothic"/>
                <w:sz w:val="18"/>
                <w:szCs w:val="18"/>
                <w:lang w:val="es-ES_tradnl"/>
              </w:rPr>
              <w:t>S</w:t>
            </w:r>
            <w:r w:rsidR="00B22528" w:rsidRPr="00B22528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abana. Propone trabajar de manera coordinada y desarrollar </w:t>
            </w:r>
            <w:r w:rsidR="002D635F" w:rsidRPr="00B22528">
              <w:rPr>
                <w:rFonts w:ascii="Century Gothic" w:hAnsi="Century Gothic"/>
                <w:sz w:val="18"/>
                <w:szCs w:val="18"/>
                <w:lang w:val="es-ES_tradnl"/>
              </w:rPr>
              <w:t>una c</w:t>
            </w:r>
            <w:r w:rsidR="00B22528" w:rsidRPr="00B22528">
              <w:rPr>
                <w:rFonts w:ascii="Century Gothic" w:hAnsi="Century Gothic"/>
                <w:sz w:val="18"/>
                <w:szCs w:val="18"/>
                <w:lang w:val="es-ES_tradnl"/>
              </w:rPr>
              <w:t>harla sobre el régimen lluvias</w:t>
            </w:r>
            <w:r w:rsidR="00B22528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. </w:t>
            </w:r>
          </w:p>
          <w:p w14:paraId="4CFA0F45" w14:textId="77777777" w:rsidR="002D635F" w:rsidRPr="008F06DC" w:rsidRDefault="002D635F" w:rsidP="008F06DC">
            <w:pPr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0891D20C" w14:textId="3E88161B" w:rsidR="009F1B0B" w:rsidRPr="005F6834" w:rsidRDefault="009F1B0B" w:rsidP="005F6834">
            <w:pPr>
              <w:pStyle w:val="Prrafodelista"/>
              <w:numPr>
                <w:ilvl w:val="1"/>
                <w:numId w:val="10"/>
              </w:numPr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 w:rsidRPr="005F6834">
              <w:rPr>
                <w:rFonts w:ascii="Century Gothic" w:hAnsi="Century Gothic"/>
                <w:sz w:val="18"/>
                <w:szCs w:val="18"/>
                <w:lang w:val="es-ES_tradnl"/>
              </w:rPr>
              <w:t>Seguimiento a eventos registrados en la temporada</w:t>
            </w:r>
          </w:p>
          <w:p w14:paraId="1824EEC6" w14:textId="77777777" w:rsidR="002D635F" w:rsidRDefault="002D635F" w:rsidP="002D635F">
            <w:pPr>
              <w:pStyle w:val="Prrafodelista"/>
              <w:ind w:left="1440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030397D6" w14:textId="0259658E" w:rsidR="002D635F" w:rsidRDefault="002647AB" w:rsidP="0014724E">
            <w:pPr>
              <w:ind w:left="1064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La Unidad del Cuerpo Oficial de Bomberos d</w:t>
            </w:r>
            <w:r w:rsidR="00095B01">
              <w:rPr>
                <w:rFonts w:ascii="Century Gothic" w:hAnsi="Century Gothic"/>
                <w:sz w:val="18"/>
                <w:szCs w:val="18"/>
                <w:lang w:val="es-ES_tradnl"/>
              </w:rPr>
              <w:t>e Bogotá registra un total de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83 eventos, desagregados de la siguiente manera: </w:t>
            </w:r>
            <w:r w:rsidR="00293781">
              <w:rPr>
                <w:rFonts w:ascii="Century Gothic" w:hAnsi="Century Gothic"/>
                <w:sz w:val="18"/>
                <w:szCs w:val="18"/>
                <w:lang w:val="es-ES_tradnl"/>
              </w:rPr>
              <w:t>3 conatos de incendios forestales, 1 incendio forestal, 1 quema forestal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,</w:t>
            </w:r>
            <w:r w:rsidR="00293781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78 de material vegetal. Estos eventos se han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atendido </w:t>
            </w:r>
            <w:r w:rsidR="00293781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de manera oportuna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por parte de </w:t>
            </w:r>
            <w:r w:rsidR="00293781">
              <w:rPr>
                <w:rFonts w:ascii="Century Gothic" w:hAnsi="Century Gothic"/>
                <w:sz w:val="18"/>
                <w:szCs w:val="18"/>
                <w:lang w:val="es-ES_tradnl"/>
              </w:rPr>
              <w:t>la UACOBB y los Bomberos Oficiales de Bogotá a través del convenio que tienen con el IDIGER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,</w:t>
            </w:r>
            <w:r w:rsidR="0014724E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por medio del cual se brinda un apoyo operativo para los servicios de respuesta. </w:t>
            </w:r>
          </w:p>
          <w:p w14:paraId="28426665" w14:textId="77777777" w:rsidR="002647AB" w:rsidRDefault="002647AB" w:rsidP="002647AB">
            <w:pPr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5D33D5D2" w14:textId="3A251B73" w:rsidR="009F1B0B" w:rsidRPr="002647AB" w:rsidRDefault="009F1B0B" w:rsidP="002647AB">
            <w:pPr>
              <w:pStyle w:val="Prrafodelista"/>
              <w:numPr>
                <w:ilvl w:val="1"/>
                <w:numId w:val="10"/>
              </w:numPr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 w:rsidRPr="002647AB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Socialización por parte de las entidades </w:t>
            </w:r>
            <w:r w:rsidR="00170E97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a </w:t>
            </w:r>
            <w:r w:rsidRPr="002647AB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las acciones </w:t>
            </w:r>
            <w:r w:rsidR="00170E97">
              <w:rPr>
                <w:rFonts w:ascii="Century Gothic" w:hAnsi="Century Gothic"/>
                <w:sz w:val="18"/>
                <w:szCs w:val="18"/>
                <w:lang w:val="es-ES_tradnl"/>
              </w:rPr>
              <w:t>d</w:t>
            </w:r>
            <w:r w:rsidRPr="002647AB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el </w:t>
            </w:r>
            <w:r w:rsidR="00170E97">
              <w:rPr>
                <w:rFonts w:ascii="Century Gothic" w:hAnsi="Century Gothic"/>
                <w:sz w:val="18"/>
                <w:szCs w:val="18"/>
                <w:lang w:val="es-ES_tradnl"/>
              </w:rPr>
              <w:t>P</w:t>
            </w:r>
            <w:r w:rsidRPr="002647AB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lan de </w:t>
            </w:r>
            <w:r w:rsidR="00170E97">
              <w:rPr>
                <w:rFonts w:ascii="Century Gothic" w:hAnsi="Century Gothic"/>
                <w:sz w:val="18"/>
                <w:szCs w:val="18"/>
                <w:lang w:val="es-ES_tradnl"/>
              </w:rPr>
              <w:t>C</w:t>
            </w:r>
            <w:r w:rsidRPr="002647AB">
              <w:rPr>
                <w:rFonts w:ascii="Century Gothic" w:hAnsi="Century Gothic"/>
                <w:sz w:val="18"/>
                <w:szCs w:val="18"/>
                <w:lang w:val="es-ES_tradnl"/>
              </w:rPr>
              <w:t>ontingencia</w:t>
            </w:r>
          </w:p>
          <w:p w14:paraId="5534ACE1" w14:textId="77777777" w:rsidR="0014724E" w:rsidRDefault="0014724E" w:rsidP="0014724E">
            <w:pPr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07B093E2" w14:textId="17A102F0" w:rsidR="00F12D8B" w:rsidRPr="00A121CA" w:rsidRDefault="00A43F1E" w:rsidP="00717655">
            <w:pPr>
              <w:pStyle w:val="Prrafodelista"/>
              <w:numPr>
                <w:ilvl w:val="1"/>
                <w:numId w:val="12"/>
              </w:numPr>
              <w:ind w:left="1064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La delegada de la Secretarí</w:t>
            </w:r>
            <w:r w:rsidR="00F50255" w:rsidRPr="00A121C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a de Ambiente </w:t>
            </w:r>
            <w:r w:rsidR="00170E97">
              <w:rPr>
                <w:rFonts w:ascii="Century Gothic" w:hAnsi="Century Gothic"/>
                <w:sz w:val="18"/>
                <w:szCs w:val="18"/>
                <w:lang w:val="es-ES_tradnl"/>
              </w:rPr>
              <w:t>informa</w:t>
            </w:r>
            <w:r w:rsidR="00170E97" w:rsidRPr="00A121C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="002647AB" w:rsidRPr="00A121C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que la </w:t>
            </w:r>
            <w:r w:rsidR="00F50255" w:rsidRPr="00A121CA">
              <w:rPr>
                <w:rFonts w:ascii="Century Gothic" w:hAnsi="Century Gothic"/>
                <w:sz w:val="18"/>
                <w:szCs w:val="18"/>
                <w:lang w:val="es-ES_tradnl"/>
              </w:rPr>
              <w:t>ent</w:t>
            </w:r>
            <w:r w:rsidR="00095B01">
              <w:rPr>
                <w:rFonts w:ascii="Century Gothic" w:hAnsi="Century Gothic"/>
                <w:sz w:val="18"/>
                <w:szCs w:val="18"/>
                <w:lang w:val="es-ES_tradnl"/>
              </w:rPr>
              <w:t>idad participa en 5 servicios</w:t>
            </w:r>
            <w:r w:rsidR="00F50255" w:rsidRPr="00A121C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="00092A78" w:rsidRPr="00A121CA">
              <w:rPr>
                <w:rFonts w:ascii="Century Gothic" w:hAnsi="Century Gothic"/>
                <w:sz w:val="18"/>
                <w:szCs w:val="18"/>
                <w:lang w:val="es-ES_tradnl"/>
              </w:rPr>
              <w:t>dentro de la</w:t>
            </w:r>
            <w:r w:rsidR="00F50255" w:rsidRPr="00A121C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Estrategia Distrital para la Respuesta a Emergencias</w:t>
            </w:r>
            <w:r w:rsidR="00170E97">
              <w:rPr>
                <w:rFonts w:ascii="Century Gothic" w:hAnsi="Century Gothic"/>
                <w:sz w:val="18"/>
                <w:szCs w:val="18"/>
                <w:lang w:val="es-ES_tradnl"/>
              </w:rPr>
              <w:t>,</w:t>
            </w:r>
            <w:r w:rsidR="00A121CA" w:rsidRPr="00A121C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="00092A78" w:rsidRPr="00A121C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2 </w:t>
            </w:r>
            <w:r w:rsidR="00170E97">
              <w:rPr>
                <w:rFonts w:ascii="Century Gothic" w:hAnsi="Century Gothic"/>
                <w:sz w:val="18"/>
                <w:szCs w:val="18"/>
                <w:lang w:val="es-ES_tradnl"/>
              </w:rPr>
              <w:t>de los cuales son los que principalmente se activan en la</w:t>
            </w:r>
            <w:r w:rsidR="00F50255" w:rsidRPr="00A121C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temporada </w:t>
            </w:r>
            <w:r w:rsidR="00092A78" w:rsidRPr="00A121CA">
              <w:rPr>
                <w:rFonts w:ascii="Century Gothic" w:hAnsi="Century Gothic"/>
                <w:sz w:val="18"/>
                <w:szCs w:val="18"/>
                <w:lang w:val="es-ES_tradnl"/>
              </w:rPr>
              <w:t>seca</w:t>
            </w:r>
            <w:r w:rsidR="00A121CA" w:rsidRPr="00A121C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. Uno referido a </w:t>
            </w:r>
            <w:r w:rsidR="00170E97" w:rsidRPr="00A121CA">
              <w:rPr>
                <w:rFonts w:ascii="Century Gothic" w:hAnsi="Century Gothic"/>
                <w:sz w:val="18"/>
                <w:szCs w:val="18"/>
                <w:lang w:val="es-ES_tradnl"/>
              </w:rPr>
              <w:t>ext</w:t>
            </w:r>
            <w:r w:rsidR="00170E97">
              <w:rPr>
                <w:rFonts w:ascii="Century Gothic" w:hAnsi="Century Gothic"/>
                <w:sz w:val="18"/>
                <w:szCs w:val="18"/>
                <w:lang w:val="es-ES_tradnl"/>
              </w:rPr>
              <w:t>inción</w:t>
            </w:r>
            <w:r w:rsidR="00170E97" w:rsidRPr="00A121C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="00A121CA" w:rsidRPr="00A121CA">
              <w:rPr>
                <w:rFonts w:ascii="Century Gothic" w:hAnsi="Century Gothic"/>
                <w:sz w:val="18"/>
                <w:szCs w:val="18"/>
                <w:lang w:val="es-ES_tradnl"/>
              </w:rPr>
              <w:t>de incendios (incendios forestales)</w:t>
            </w:r>
            <w:r w:rsidR="00092A78" w:rsidRPr="00A121C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="00A121CA" w:rsidRPr="00A121C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y </w:t>
            </w:r>
            <w:r w:rsidR="00170E97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el otro de </w:t>
            </w:r>
            <w:r w:rsidR="00A121CA" w:rsidRPr="00A121C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manejo de escombros y obras de emergencias (árboles caídos o riesgo de caída) </w:t>
            </w:r>
            <w:r w:rsidR="00170E97">
              <w:rPr>
                <w:rFonts w:ascii="Century Gothic" w:hAnsi="Century Gothic"/>
                <w:sz w:val="18"/>
                <w:szCs w:val="18"/>
                <w:lang w:val="es-ES_tradnl"/>
              </w:rPr>
              <w:t>dentro de</w:t>
            </w:r>
            <w:r w:rsidR="00F12D8B" w:rsidRPr="00A121CA">
              <w:rPr>
                <w:rFonts w:ascii="Century Gothic" w:hAnsi="Century Gothic"/>
                <w:sz w:val="18"/>
                <w:szCs w:val="18"/>
                <w:lang w:val="es-ES_tradnl"/>
              </w:rPr>
              <w:t>l perímetro</w:t>
            </w:r>
            <w:r w:rsidR="00F50255" w:rsidRPr="00A121C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urbano de la ciudad</w:t>
            </w:r>
            <w:r w:rsidR="00F12D8B" w:rsidRPr="00A121CA">
              <w:rPr>
                <w:rFonts w:ascii="Century Gothic" w:hAnsi="Century Gothic"/>
                <w:sz w:val="18"/>
                <w:szCs w:val="18"/>
                <w:lang w:val="es-ES_tradnl"/>
              </w:rPr>
              <w:t>:</w:t>
            </w:r>
          </w:p>
          <w:p w14:paraId="3A573255" w14:textId="77777777" w:rsidR="00A121CA" w:rsidRPr="00A121CA" w:rsidRDefault="00A121CA" w:rsidP="00A121CA">
            <w:pPr>
              <w:pStyle w:val="Prrafodelista"/>
              <w:ind w:left="1064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11CB3003" w14:textId="323372EB" w:rsidR="00AF0A71" w:rsidRPr="00772B6A" w:rsidRDefault="00F12D8B" w:rsidP="0050314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 w:rsidRPr="00A121CA">
              <w:rPr>
                <w:rFonts w:ascii="Century Gothic" w:hAnsi="Century Gothic"/>
                <w:sz w:val="18"/>
                <w:szCs w:val="18"/>
                <w:lang w:val="es-ES_tradnl"/>
              </w:rPr>
              <w:t>Para</w:t>
            </w:r>
            <w:r w:rsidR="00A121C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el inicio de la temporada de</w:t>
            </w:r>
            <w:r w:rsidRPr="00A121C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i</w:t>
            </w:r>
            <w:r w:rsidR="00A121CA" w:rsidRPr="00A121CA">
              <w:rPr>
                <w:rFonts w:ascii="Century Gothic" w:hAnsi="Century Gothic"/>
                <w:sz w:val="18"/>
                <w:szCs w:val="18"/>
                <w:lang w:val="es-ES_tradnl"/>
              </w:rPr>
              <w:t>ncendios forestales</w:t>
            </w:r>
            <w:r w:rsidR="00A121C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con corte al</w:t>
            </w:r>
            <w:r w:rsidRPr="00A121C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27 de enero</w:t>
            </w:r>
            <w:r w:rsidR="00F85619" w:rsidRPr="00A121C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, </w:t>
            </w:r>
            <w:r w:rsidRPr="00A121C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la entidad no </w:t>
            </w:r>
            <w:r w:rsidR="00F85619" w:rsidRPr="00A121C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fue </w:t>
            </w:r>
            <w:r w:rsidRPr="00A121CA">
              <w:rPr>
                <w:rFonts w:ascii="Century Gothic" w:hAnsi="Century Gothic"/>
                <w:sz w:val="18"/>
                <w:szCs w:val="18"/>
                <w:lang w:val="es-ES_tradnl"/>
              </w:rPr>
              <w:t>activada</w:t>
            </w:r>
            <w:r w:rsidR="00A121C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. 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Según el reporte del Cuerpo Oficial de Bomberos a la Comisión Distrital para la Prevención y </w:t>
            </w:r>
            <w:r w:rsidR="007B6EC1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M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itigación </w:t>
            </w:r>
            <w:r w:rsidR="007B6EC1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de Incendios F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orestales</w:t>
            </w:r>
            <w:r w:rsidR="00503144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en diciembre de 2020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="00503144" w:rsidRPr="00503144">
              <w:rPr>
                <w:rFonts w:ascii="Century Gothic" w:hAnsi="Century Gothic"/>
                <w:sz w:val="18"/>
                <w:szCs w:val="18"/>
                <w:lang w:val="es-ES_tradnl"/>
              </w:rPr>
              <w:t>se presentaron 9 quemas, 3 conatos y 1 incendio forestal</w:t>
            </w:r>
            <w:r w:rsidR="00503144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y para enero de 2021 (al 27) se cuenta con los datos d</w:t>
            </w:r>
            <w:r w:rsidR="00170E97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el </w:t>
            </w:r>
            <w:r w:rsidR="00A121CA">
              <w:rPr>
                <w:rFonts w:ascii="Century Gothic" w:hAnsi="Century Gothic"/>
                <w:sz w:val="18"/>
                <w:szCs w:val="18"/>
                <w:lang w:val="es-ES_tradnl"/>
              </w:rPr>
              <w:t>SIRE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="00503144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en el que 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se tiene </w:t>
            </w:r>
            <w:r w:rsidR="00A121C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el reporte de 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25 quemas, 3 conatos y </w:t>
            </w:r>
            <w:r w:rsidR="007B6EC1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(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2</w:t>
            </w:r>
            <w:r w:rsidR="007B6EC1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)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incendios </w:t>
            </w:r>
            <w:r w:rsidR="00F85619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forestales,</w:t>
            </w:r>
            <w:r w:rsidR="00A121C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situación que </w:t>
            </w:r>
            <w:r w:rsidR="00503144">
              <w:rPr>
                <w:rFonts w:ascii="Century Gothic" w:hAnsi="Century Gothic"/>
                <w:sz w:val="18"/>
                <w:szCs w:val="18"/>
                <w:lang w:val="es-ES_tradnl"/>
              </w:rPr>
              <w:t>no corresponde</w:t>
            </w:r>
            <w:r w:rsidR="00A121C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con los 75 reportes de quemas </w:t>
            </w:r>
            <w:r w:rsidR="00603DF6">
              <w:rPr>
                <w:rFonts w:ascii="Century Gothic" w:hAnsi="Century Gothic"/>
                <w:sz w:val="18"/>
                <w:szCs w:val="18"/>
                <w:lang w:val="es-ES_tradnl"/>
              </w:rPr>
              <w:t>registrados en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el </w:t>
            </w:r>
            <w:r w:rsidR="00603DF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marco del 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convenio con el</w:t>
            </w:r>
            <w:r w:rsidR="00603DF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Cuerpo de Bomberos Voluntarios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. </w:t>
            </w:r>
            <w:r w:rsidR="00A121C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="00603DF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Ante esta situación se plantea la siguiente inquietud </w:t>
            </w:r>
            <w:r w:rsidR="00F85619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¿Por</w:t>
            </w:r>
            <w:r w:rsidR="00170E97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="00F85619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qu</w:t>
            </w:r>
            <w:r w:rsidR="00170E97">
              <w:rPr>
                <w:rFonts w:ascii="Century Gothic" w:hAnsi="Century Gothic"/>
                <w:sz w:val="18"/>
                <w:szCs w:val="18"/>
                <w:lang w:val="es-ES_tradnl"/>
              </w:rPr>
              <w:t>é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los eventos </w:t>
            </w:r>
            <w:r w:rsidR="00F85619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en los 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que está participando bomb</w:t>
            </w:r>
            <w:r w:rsidR="0061759D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eros</w:t>
            </w:r>
            <w:r w:rsidR="00503144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voluntarios</w:t>
            </w:r>
            <w:r w:rsidR="0061759D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no se registran en el SIRE</w:t>
            </w:r>
            <w:r w:rsidR="00F85619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?</w:t>
            </w:r>
            <w:r w:rsidR="0061759D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, dado que es importante que los reportes sean los mismo</w:t>
            </w:r>
            <w:r w:rsidR="00A121CA">
              <w:rPr>
                <w:rFonts w:ascii="Century Gothic" w:hAnsi="Century Gothic"/>
                <w:sz w:val="18"/>
                <w:szCs w:val="18"/>
                <w:lang w:val="es-ES_tradnl"/>
              </w:rPr>
              <w:t>s</w:t>
            </w:r>
            <w:r w:rsidR="0061759D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tanto en el NUSE como en el SIRE</w:t>
            </w:r>
            <w:r w:rsidR="00F85619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.</w:t>
            </w:r>
            <w:r w:rsidR="0061759D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</w:p>
          <w:p w14:paraId="2BE81CF9" w14:textId="77777777" w:rsidR="00AF0A71" w:rsidRDefault="00AF0A71" w:rsidP="0061759D">
            <w:pPr>
              <w:ind w:left="1348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3C1EB71E" w14:textId="208CA37F" w:rsidR="00A53B8C" w:rsidRDefault="007B6EC1" w:rsidP="00772B6A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De </w:t>
            </w:r>
            <w:r w:rsidR="00503144">
              <w:rPr>
                <w:rFonts w:ascii="Century Gothic" w:hAnsi="Century Gothic"/>
                <w:sz w:val="18"/>
                <w:szCs w:val="18"/>
                <w:lang w:val="es-ES_tradnl"/>
              </w:rPr>
              <w:t>acuerdo con lo indicado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en el SIRE</w:t>
            </w:r>
            <w:r w:rsidR="00503144">
              <w:rPr>
                <w:rFonts w:ascii="Century Gothic" w:hAnsi="Century Gothic"/>
                <w:sz w:val="18"/>
                <w:szCs w:val="18"/>
                <w:lang w:val="es-ES_tradnl"/>
              </w:rPr>
              <w:t>,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="00503144">
              <w:rPr>
                <w:rFonts w:ascii="Century Gothic" w:hAnsi="Century Gothic"/>
                <w:sz w:val="18"/>
                <w:szCs w:val="18"/>
                <w:lang w:val="es-ES_tradnl"/>
              </w:rPr>
              <w:t>los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dos incendios forestales</w:t>
            </w:r>
            <w:r w:rsidR="00503144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ocurridos en enero fueron: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uno</w:t>
            </w:r>
            <w:r w:rsidR="00503144">
              <w:rPr>
                <w:rFonts w:ascii="Century Gothic" w:hAnsi="Century Gothic"/>
                <w:sz w:val="18"/>
                <w:szCs w:val="18"/>
                <w:lang w:val="es-ES_tradnl"/>
              </w:rPr>
              <w:t>,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el 12 en el </w:t>
            </w:r>
            <w:r w:rsidR="00503144">
              <w:rPr>
                <w:rFonts w:ascii="Century Gothic" w:hAnsi="Century Gothic"/>
                <w:sz w:val="18"/>
                <w:szCs w:val="18"/>
                <w:lang w:val="es-ES_tradnl"/>
              </w:rPr>
              <w:t>predio</w:t>
            </w:r>
            <w:r w:rsidR="00503144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="00503144">
              <w:rPr>
                <w:rFonts w:ascii="Century Gothic" w:hAnsi="Century Gothic"/>
                <w:sz w:val="18"/>
                <w:szCs w:val="18"/>
                <w:lang w:val="es-ES_tradnl"/>
              </w:rPr>
              <w:t>E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l Cor</w:t>
            </w:r>
            <w:r w:rsidR="00503144">
              <w:rPr>
                <w:rFonts w:ascii="Century Gothic" w:hAnsi="Century Gothic"/>
                <w:sz w:val="18"/>
                <w:szCs w:val="18"/>
                <w:lang w:val="es-ES_tradnl"/>
              </w:rPr>
              <w:t>z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o</w:t>
            </w:r>
            <w:r w:rsidR="00503144">
              <w:rPr>
                <w:rFonts w:ascii="Century Gothic" w:hAnsi="Century Gothic"/>
                <w:sz w:val="18"/>
                <w:szCs w:val="18"/>
                <w:lang w:val="es-ES_tradnl"/>
              </w:rPr>
              <w:t>,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en la localidad de Bosa, con un área de afectación de 2</w:t>
            </w:r>
            <w:r w:rsidR="00503144">
              <w:rPr>
                <w:rFonts w:ascii="Century Gothic" w:hAnsi="Century Gothic"/>
                <w:sz w:val="18"/>
                <w:szCs w:val="18"/>
                <w:lang w:val="es-ES_tradnl"/>
              </w:rPr>
              <w:t>,03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hectáreas que puede ser de gran complejidad</w:t>
            </w:r>
            <w:r w:rsidR="00603DF6">
              <w:rPr>
                <w:rFonts w:ascii="Century Gothic" w:hAnsi="Century Gothic"/>
                <w:sz w:val="18"/>
                <w:szCs w:val="18"/>
                <w:lang w:val="es-ES_tradnl"/>
              </w:rPr>
              <w:t>,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porque se presentó en la Zona de Manejo y Preservación del R</w:t>
            </w:r>
            <w:r w:rsidR="00170E97">
              <w:rPr>
                <w:rFonts w:ascii="Century Gothic" w:hAnsi="Century Gothic"/>
                <w:sz w:val="18"/>
                <w:szCs w:val="18"/>
                <w:lang w:val="es-ES_tradnl"/>
              </w:rPr>
              <w:t>í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o Bogotá</w:t>
            </w:r>
            <w:r w:rsidR="00503144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; el otro incendio ocurrió el 20 de enero en Usaquén (Rincón del Calamar) y afectó 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1,16 </w:t>
            </w:r>
            <w:r w:rsidR="00503144">
              <w:rPr>
                <w:rFonts w:ascii="Century Gothic" w:hAnsi="Century Gothic"/>
                <w:sz w:val="18"/>
                <w:szCs w:val="18"/>
                <w:lang w:val="es-ES_tradnl"/>
              </w:rPr>
              <w:t>hectáreas</w:t>
            </w:r>
            <w:r w:rsidR="00A53B8C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. Según citó el IDIGER en su reporte, este evento tuvo una afectación de 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30.00</w:t>
            </w:r>
            <w:r w:rsidR="00A53B8C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m</w:t>
            </w:r>
            <w:r w:rsidRPr="00772B6A">
              <w:rPr>
                <w:rFonts w:ascii="Century Gothic" w:hAnsi="Century Gothic"/>
                <w:sz w:val="18"/>
                <w:szCs w:val="18"/>
                <w:vertAlign w:val="superscript"/>
                <w:lang w:val="es-ES_tradnl"/>
              </w:rPr>
              <w:t>2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, en el caso que </w:t>
            </w:r>
            <w:r w:rsidR="00AF0A71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esta 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hubiera sido el área afectada</w:t>
            </w:r>
            <w:r w:rsidR="00AF0A71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,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no se podría considerar como un incendio forestal</w:t>
            </w:r>
            <w:r w:rsidR="00A53B8C">
              <w:rPr>
                <w:rFonts w:ascii="Century Gothic" w:hAnsi="Century Gothic"/>
                <w:sz w:val="18"/>
                <w:szCs w:val="18"/>
                <w:lang w:val="es-ES_tradnl"/>
              </w:rPr>
              <w:t>,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de acuerdo a las definiciones de la Comisión Distrital para la Prevención y Mitigación de Incendios Forestales.</w:t>
            </w:r>
          </w:p>
          <w:p w14:paraId="6B774595" w14:textId="77777777" w:rsidR="00A53B8C" w:rsidRPr="0094729E" w:rsidRDefault="00A53B8C" w:rsidP="0094729E">
            <w:pPr>
              <w:pStyle w:val="Prrafodelista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5DB7FE56" w14:textId="44F2A6DA" w:rsidR="007B6EC1" w:rsidRPr="00772B6A" w:rsidRDefault="007B6EC1" w:rsidP="00772B6A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La SDA inici</w:t>
            </w:r>
            <w:r w:rsidR="00A53B8C">
              <w:rPr>
                <w:rFonts w:ascii="Century Gothic" w:hAnsi="Century Gothic"/>
                <w:sz w:val="18"/>
                <w:szCs w:val="18"/>
                <w:lang w:val="es-ES_tradnl"/>
              </w:rPr>
              <w:t>ó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la campaña de prevención de incendios forestales, por medio de unas piez</w:t>
            </w:r>
            <w:r w:rsidR="0061759D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as comunicativas, un video (que inici</w:t>
            </w:r>
            <w:r w:rsidR="00A53B8C">
              <w:rPr>
                <w:rFonts w:ascii="Century Gothic" w:hAnsi="Century Gothic"/>
                <w:sz w:val="18"/>
                <w:szCs w:val="18"/>
                <w:lang w:val="es-ES_tradnl"/>
              </w:rPr>
              <w:t>ó</w:t>
            </w:r>
            <w:r w:rsidR="0061759D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su divulgación en redes sociales) y </w:t>
            </w:r>
            <w:r w:rsidR="00A53B8C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el diseño de </w:t>
            </w:r>
            <w:r w:rsidR="0061759D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unas cuñas radiales </w:t>
            </w:r>
            <w:r w:rsidR="00A53B8C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que se emitirán </w:t>
            </w:r>
            <w:r w:rsidR="0061759D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por las emisoras de mayor audiencia</w:t>
            </w:r>
            <w:r w:rsidR="00A53B8C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en febrero próximo</w:t>
            </w:r>
            <w:r w:rsidR="0061759D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. </w:t>
            </w:r>
          </w:p>
          <w:p w14:paraId="4B4BBC26" w14:textId="77777777" w:rsidR="007B6EC1" w:rsidRDefault="007B6EC1" w:rsidP="00F12D8B">
            <w:pPr>
              <w:ind w:left="1915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337DCB6E" w14:textId="42B521D4" w:rsidR="007B6EC1" w:rsidRPr="00772B6A" w:rsidRDefault="007B6EC1" w:rsidP="00772B6A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lastRenderedPageBreak/>
              <w:t>En relaci</w:t>
            </w:r>
            <w:r w:rsidR="00AF0A71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ón 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con </w:t>
            </w:r>
            <w:r w:rsidR="00AF0A71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árboles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caídos y en riesgo de caída, para el mes de enero </w:t>
            </w:r>
            <w:r w:rsidR="00AF0A71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se registraron 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23 </w:t>
            </w:r>
            <w:r w:rsidR="00AF0A71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árboles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caídos y 56 </w:t>
            </w:r>
            <w:r w:rsidR="00AF0A71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árboles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en riesgo de caída. </w:t>
            </w:r>
          </w:p>
          <w:p w14:paraId="38117926" w14:textId="77777777" w:rsidR="007B6EC1" w:rsidRDefault="007B6EC1" w:rsidP="00F12D8B">
            <w:pPr>
              <w:ind w:left="1915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43AFD2EB" w14:textId="50FFAD1A" w:rsidR="00F50255" w:rsidRDefault="00F50255" w:rsidP="0061759D">
            <w:pPr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5EF383C0" w14:textId="76EA2EB8" w:rsidR="00AF0A71" w:rsidRDefault="00AF0A71" w:rsidP="00772B6A">
            <w:pPr>
              <w:ind w:left="781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 w:rsidRPr="00603DF6">
              <w:rPr>
                <w:rFonts w:ascii="Century Gothic" w:hAnsi="Century Gothic"/>
                <w:sz w:val="18"/>
                <w:szCs w:val="18"/>
                <w:lang w:val="es-ES_tradnl"/>
              </w:rPr>
              <w:t>Frente a lo</w:t>
            </w:r>
            <w:r w:rsidR="00603DF6" w:rsidRPr="00603DF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expuesto</w:t>
            </w:r>
            <w:r w:rsidR="00A53B8C">
              <w:rPr>
                <w:rFonts w:ascii="Century Gothic" w:hAnsi="Century Gothic"/>
                <w:sz w:val="18"/>
                <w:szCs w:val="18"/>
                <w:lang w:val="es-ES_tradnl"/>
              </w:rPr>
              <w:t>,</w:t>
            </w:r>
            <w:r w:rsidR="00603DF6" w:rsidRPr="00603DF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el IDIGER señala que </w:t>
            </w:r>
            <w:r w:rsidRPr="00603DF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el Cuerpo de Bomberos Voluntarios de Bogotá </w:t>
            </w:r>
            <w:r w:rsidR="00AF7985" w:rsidRPr="00603DF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no reporta todas las atenciones o intervenciones </w:t>
            </w:r>
            <w:r w:rsidRPr="00603DF6">
              <w:rPr>
                <w:rFonts w:ascii="Century Gothic" w:hAnsi="Century Gothic"/>
                <w:sz w:val="18"/>
                <w:szCs w:val="18"/>
                <w:lang w:val="es-ES_tradnl"/>
              </w:rPr>
              <w:t>en el SIRE</w:t>
            </w:r>
            <w:r w:rsidR="00AF7985" w:rsidRPr="00603DF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dado que </w:t>
            </w:r>
            <w:r w:rsidRPr="00603DF6">
              <w:rPr>
                <w:rFonts w:ascii="Century Gothic" w:hAnsi="Century Gothic"/>
                <w:sz w:val="18"/>
                <w:szCs w:val="18"/>
                <w:lang w:val="es-ES_tradnl"/>
              </w:rPr>
              <w:t>en ocasiones no corresponde a quema</w:t>
            </w:r>
            <w:r w:rsidR="00AF7985" w:rsidRPr="00603DF6">
              <w:rPr>
                <w:rFonts w:ascii="Century Gothic" w:hAnsi="Century Gothic"/>
                <w:sz w:val="18"/>
                <w:szCs w:val="18"/>
                <w:lang w:val="es-ES_tradnl"/>
              </w:rPr>
              <w:t>s</w:t>
            </w:r>
            <w:r w:rsidRPr="00603DF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de material vegetal sino de residuos especiales. De igual manera, se aclara que fue un error de digitación </w:t>
            </w:r>
            <w:r w:rsidR="00AF7985" w:rsidRPr="00603DF6">
              <w:rPr>
                <w:rFonts w:ascii="Century Gothic" w:hAnsi="Century Gothic"/>
                <w:sz w:val="18"/>
                <w:szCs w:val="18"/>
                <w:lang w:val="es-ES_tradnl"/>
              </w:rPr>
              <w:t>con respecto al</w:t>
            </w:r>
            <w:r w:rsidRPr="00603DF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área de afectación del incendio y </w:t>
            </w:r>
            <w:r w:rsidR="00AF7985" w:rsidRPr="00603DF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se corrige la información </w:t>
            </w:r>
            <w:r w:rsidR="00603DF6" w:rsidRPr="00603DF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en relación </w:t>
            </w:r>
            <w:r w:rsidR="00AF7985" w:rsidRPr="00603DF6">
              <w:rPr>
                <w:rFonts w:ascii="Century Gothic" w:hAnsi="Century Gothic"/>
                <w:sz w:val="18"/>
                <w:szCs w:val="18"/>
                <w:lang w:val="es-ES_tradnl"/>
              </w:rPr>
              <w:t>al área</w:t>
            </w:r>
            <w:r w:rsidR="00A53B8C">
              <w:rPr>
                <w:rFonts w:ascii="Century Gothic" w:hAnsi="Century Gothic"/>
                <w:sz w:val="18"/>
                <w:szCs w:val="18"/>
                <w:lang w:val="es-ES_tradnl"/>
              </w:rPr>
              <w:t>,</w:t>
            </w:r>
            <w:r w:rsidR="00AF7985" w:rsidRPr="00603DF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="00603DF6" w:rsidRPr="00603DF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la cual </w:t>
            </w:r>
            <w:r w:rsidR="00AF7985" w:rsidRPr="00603DF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corresponde </w:t>
            </w:r>
            <w:r w:rsidRPr="00603DF6">
              <w:rPr>
                <w:rFonts w:ascii="Century Gothic" w:hAnsi="Century Gothic"/>
                <w:sz w:val="18"/>
                <w:szCs w:val="18"/>
                <w:lang w:val="es-ES_tradnl"/>
              </w:rPr>
              <w:t>a 30.000</w:t>
            </w:r>
            <w:r w:rsidR="00A53B8C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Pr="00603DF6">
              <w:rPr>
                <w:rFonts w:ascii="Century Gothic" w:hAnsi="Century Gothic"/>
                <w:sz w:val="18"/>
                <w:szCs w:val="18"/>
                <w:lang w:val="es-ES_tradnl"/>
              </w:rPr>
              <w:t>m</w:t>
            </w:r>
            <w:r w:rsidRPr="00603DF6">
              <w:rPr>
                <w:rFonts w:ascii="Century Gothic" w:hAnsi="Century Gothic"/>
                <w:sz w:val="18"/>
                <w:szCs w:val="18"/>
                <w:vertAlign w:val="superscript"/>
                <w:lang w:val="es-ES_tradnl"/>
              </w:rPr>
              <w:t>2</w:t>
            </w:r>
            <w:r w:rsidRPr="00603DF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por lo que s</w:t>
            </w:r>
            <w:r w:rsidR="00A53B8C">
              <w:rPr>
                <w:rFonts w:ascii="Century Gothic" w:hAnsi="Century Gothic"/>
                <w:sz w:val="18"/>
                <w:szCs w:val="18"/>
                <w:lang w:val="es-ES_tradnl"/>
              </w:rPr>
              <w:t>í</w:t>
            </w:r>
            <w:r w:rsidRPr="00603DF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="00AF7985" w:rsidRPr="00603DF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se considera </w:t>
            </w:r>
            <w:r w:rsidRPr="00603DF6">
              <w:rPr>
                <w:rFonts w:ascii="Century Gothic" w:hAnsi="Century Gothic"/>
                <w:sz w:val="18"/>
                <w:szCs w:val="18"/>
                <w:lang w:val="es-ES_tradnl"/>
              </w:rPr>
              <w:t>un incendio forestal.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</w:p>
          <w:p w14:paraId="67334A0A" w14:textId="35AC430A" w:rsidR="00AF0A71" w:rsidRDefault="00AF0A71" w:rsidP="0061759D">
            <w:pPr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638AA64F" w14:textId="661198C1" w:rsidR="00647972" w:rsidRPr="00772B6A" w:rsidRDefault="00AF7985" w:rsidP="00772B6A">
            <w:pPr>
              <w:pStyle w:val="Prrafodelista"/>
              <w:numPr>
                <w:ilvl w:val="0"/>
                <w:numId w:val="13"/>
              </w:numPr>
              <w:ind w:left="1064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La</w:t>
            </w:r>
            <w:r w:rsidR="00C00D96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UAESP ha atendido las solicitudes por parte de las entidades para la recolección de escombros y reportar que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la recolección de residuos sólidos</w:t>
            </w:r>
            <w:r w:rsidR="00C00D96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se ha realizado con normalidad y 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en</w:t>
            </w:r>
            <w:r w:rsidR="00C00D96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las frecuencias establecidas 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para </w:t>
            </w:r>
            <w:r w:rsidR="00C00D96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las cinco áreas de servicio especial en la ciudad. También se pone en conocimiento la expidi</w:t>
            </w:r>
            <w:r w:rsidR="001044EC">
              <w:rPr>
                <w:rFonts w:ascii="Century Gothic" w:hAnsi="Century Gothic"/>
                <w:sz w:val="18"/>
                <w:szCs w:val="18"/>
                <w:lang w:val="es-ES_tradnl"/>
              </w:rPr>
              <w:t>ci</w:t>
            </w:r>
            <w:r w:rsidR="00C00D96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ó</w:t>
            </w:r>
            <w:r w:rsidR="001044EC">
              <w:rPr>
                <w:rFonts w:ascii="Century Gothic" w:hAnsi="Century Gothic"/>
                <w:sz w:val="18"/>
                <w:szCs w:val="18"/>
                <w:lang w:val="es-ES_tradnl"/>
              </w:rPr>
              <w:t>n</w:t>
            </w:r>
            <w:r w:rsidR="00C00D96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d</w:t>
            </w:r>
            <w:r w:rsidR="00C00D96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el decreto 345 del 2020 por medio del cual se actualiza el Plan de Gestión de Residuos </w:t>
            </w:r>
            <w:r w:rsidR="00047766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sólidos</w:t>
            </w:r>
            <w:r w:rsidR="00C00D96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de Bogotá, </w:t>
            </w:r>
            <w:r w:rsidR="00047766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en el cual </w:t>
            </w:r>
            <w:r w:rsidR="00C00D96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el programa 10 corresponde a la de gestión de riesgo y de residuos </w:t>
            </w:r>
            <w:r w:rsidR="00047766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sólidos</w:t>
            </w:r>
            <w:r w:rsidR="00C00D96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especiales. Adicionalmente, por medio de un nuevo decreto nacional se </w:t>
            </w:r>
            <w:r w:rsidR="00047766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cambió</w:t>
            </w:r>
            <w:r w:rsidR="00C00D96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la disposición de los residuos:</w:t>
            </w:r>
          </w:p>
          <w:p w14:paraId="426E1CD0" w14:textId="77777777" w:rsidR="00C00D96" w:rsidRDefault="00C00D96" w:rsidP="00C00D96">
            <w:pPr>
              <w:pStyle w:val="Prrafodelista"/>
              <w:ind w:left="1861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2DD30D65" w14:textId="1BE4472B" w:rsidR="00C00D96" w:rsidRDefault="00C00D96" w:rsidP="00C16172">
            <w:pPr>
              <w:pStyle w:val="Prrafodelista"/>
              <w:ind w:left="1348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Verde: Orgánicos</w:t>
            </w:r>
          </w:p>
          <w:p w14:paraId="1F8AEBFA" w14:textId="77777777" w:rsidR="00C00D96" w:rsidRDefault="00C00D96" w:rsidP="00C16172">
            <w:pPr>
              <w:pStyle w:val="Prrafodelista"/>
              <w:ind w:left="1348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Blanca: Para el aprovechamiento</w:t>
            </w:r>
          </w:p>
          <w:p w14:paraId="2F8BA7DE" w14:textId="1554384C" w:rsidR="00C00D96" w:rsidRDefault="00C00D96" w:rsidP="00C16172">
            <w:pPr>
              <w:pStyle w:val="Prrafodelista"/>
              <w:ind w:left="1348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Negra: No son aprovechable.</w:t>
            </w:r>
          </w:p>
          <w:p w14:paraId="4556AECA" w14:textId="77777777" w:rsidR="00C00D96" w:rsidRDefault="00C00D96" w:rsidP="00C00D96">
            <w:pPr>
              <w:pStyle w:val="Prrafodelista"/>
              <w:ind w:left="1861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188051F2" w14:textId="2090B381" w:rsidR="000740A4" w:rsidRPr="00772B6A" w:rsidRDefault="00047766" w:rsidP="00772B6A">
            <w:pPr>
              <w:pStyle w:val="Prrafodelista"/>
              <w:numPr>
                <w:ilvl w:val="0"/>
                <w:numId w:val="13"/>
              </w:numPr>
              <w:ind w:left="1064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La</w:t>
            </w:r>
            <w:r w:rsidR="00A43F1E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Secretarí</w:t>
            </w:r>
            <w:r w:rsidR="0014724E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a de Movilidad 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indica que </w:t>
            </w:r>
            <w:r w:rsidR="0014724E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se cuenta con 16 </w:t>
            </w:r>
            <w:r w:rsidR="0014724E" w:rsidRPr="00603DF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corredores </w:t>
            </w:r>
            <w:r w:rsidRPr="00603DF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viales </w:t>
            </w:r>
            <w:r w:rsidR="0014724E" w:rsidRPr="00603DF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con personal operativo para la malla vial de Bogotá, no se han tenido </w:t>
            </w:r>
            <w:r w:rsidRPr="00603DF6">
              <w:rPr>
                <w:rFonts w:ascii="Century Gothic" w:hAnsi="Century Gothic"/>
                <w:sz w:val="18"/>
                <w:szCs w:val="18"/>
                <w:lang w:val="es-ES_tradnl"/>
              </w:rPr>
              <w:t>casos específicos</w:t>
            </w:r>
            <w:r w:rsidR="0014724E" w:rsidRPr="00603DF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Pr="00603DF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en </w:t>
            </w:r>
            <w:r w:rsidR="0014724E" w:rsidRPr="00603DF6">
              <w:rPr>
                <w:rFonts w:ascii="Century Gothic" w:hAnsi="Century Gothic"/>
                <w:sz w:val="18"/>
                <w:szCs w:val="18"/>
                <w:lang w:val="es-ES_tradnl"/>
              </w:rPr>
              <w:t>la temporada</w:t>
            </w:r>
            <w:r w:rsidR="0014724E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de </w:t>
            </w:r>
            <w:r w:rsidR="0014724E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menos lluvias. Se ha activado </w:t>
            </w:r>
            <w:r w:rsidR="001044EC">
              <w:rPr>
                <w:rFonts w:ascii="Century Gothic" w:hAnsi="Century Gothic"/>
                <w:sz w:val="18"/>
                <w:szCs w:val="18"/>
                <w:lang w:val="es-ES_tradnl"/>
              </w:rPr>
              <w:t>a</w:t>
            </w:r>
            <w:r w:rsidR="0014724E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l personal por el desarrollo de la movilidad calle 80 y por el proceso de remoción en masa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de la</w:t>
            </w:r>
            <w:r w:rsidR="0014724E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vía </w:t>
            </w:r>
            <w:r w:rsidR="001044EC">
              <w:rPr>
                <w:rFonts w:ascii="Century Gothic" w:hAnsi="Century Gothic"/>
                <w:sz w:val="18"/>
                <w:szCs w:val="18"/>
                <w:lang w:val="es-ES_tradnl"/>
              </w:rPr>
              <w:t>a L</w:t>
            </w:r>
            <w:r w:rsidR="0014724E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a </w:t>
            </w:r>
            <w:r w:rsidR="001044EC">
              <w:rPr>
                <w:rFonts w:ascii="Century Gothic" w:hAnsi="Century Gothic"/>
                <w:sz w:val="18"/>
                <w:szCs w:val="18"/>
                <w:lang w:val="es-ES_tradnl"/>
              </w:rPr>
              <w:t>C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alera</w:t>
            </w:r>
            <w:r w:rsidR="001044EC">
              <w:rPr>
                <w:rFonts w:ascii="Century Gothic" w:hAnsi="Century Gothic"/>
                <w:sz w:val="18"/>
                <w:szCs w:val="18"/>
                <w:lang w:val="es-ES_tradnl"/>
              </w:rPr>
              <w:t>,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el </w:t>
            </w:r>
            <w:r w:rsidR="0014724E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cual se 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manejó</w:t>
            </w:r>
            <w:r w:rsidR="0014724E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con policía de 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tránsito</w:t>
            </w:r>
            <w:r w:rsidR="0014724E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. Actualmente se 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está</w:t>
            </w:r>
            <w:r w:rsidR="0014724E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desarrollando</w:t>
            </w:r>
            <w:r w:rsidR="001044EC">
              <w:rPr>
                <w:rFonts w:ascii="Century Gothic" w:hAnsi="Century Gothic"/>
                <w:sz w:val="18"/>
                <w:szCs w:val="18"/>
                <w:lang w:val="es-ES_tradnl"/>
              </w:rPr>
              <w:t>,</w:t>
            </w:r>
            <w:r w:rsidR="0014724E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en concordancia con la respuesta institucional</w:t>
            </w:r>
            <w:r w:rsidR="001044EC">
              <w:rPr>
                <w:rFonts w:ascii="Century Gothic" w:hAnsi="Century Gothic"/>
                <w:sz w:val="18"/>
                <w:szCs w:val="18"/>
                <w:lang w:val="es-ES_tradnl"/>
              </w:rPr>
              <w:t>,</w:t>
            </w:r>
            <w:r w:rsidR="0014724E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un protocolo interno de despliegue y coordinación operativa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. Se</w:t>
            </w:r>
            <w:r w:rsidR="0014724E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participa de manera virtual </w:t>
            </w:r>
            <w:r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en </w:t>
            </w:r>
            <w:r w:rsidR="0014724E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>el PMU Distrital por Covid-19.</w:t>
            </w:r>
            <w:r w:rsidR="0026617B" w:rsidRPr="00772B6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</w:p>
          <w:p w14:paraId="03EB06D9" w14:textId="77777777" w:rsidR="0014724E" w:rsidRPr="0014724E" w:rsidRDefault="0014724E" w:rsidP="0014724E">
            <w:pPr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289ED3B9" w14:textId="52147216" w:rsidR="009F1B0B" w:rsidRPr="009D33EA" w:rsidRDefault="009F1B0B" w:rsidP="009D33EA">
            <w:pPr>
              <w:pStyle w:val="Prrafodelista"/>
              <w:numPr>
                <w:ilvl w:val="1"/>
                <w:numId w:val="10"/>
              </w:numPr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 w:rsidRPr="009D33EA">
              <w:rPr>
                <w:rFonts w:ascii="Century Gothic" w:hAnsi="Century Gothic"/>
                <w:sz w:val="18"/>
                <w:szCs w:val="18"/>
                <w:lang w:val="es-ES_tradnl"/>
              </w:rPr>
              <w:t>Estudio de caso</w:t>
            </w:r>
          </w:p>
          <w:p w14:paraId="4D62ADCF" w14:textId="77777777" w:rsidR="00BB10E8" w:rsidRDefault="00BB10E8" w:rsidP="00BB10E8">
            <w:pPr>
              <w:pStyle w:val="Prrafodelista"/>
              <w:ind w:left="1440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2B642990" w14:textId="6A432D02" w:rsidR="00635F98" w:rsidRDefault="00EA0FB2" w:rsidP="00920901">
            <w:pPr>
              <w:ind w:left="1064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El </w:t>
            </w:r>
            <w:r w:rsidR="00635F98">
              <w:rPr>
                <w:rFonts w:ascii="Century Gothic" w:hAnsi="Century Gothic"/>
                <w:sz w:val="18"/>
                <w:szCs w:val="18"/>
                <w:lang w:val="es-ES_tradnl"/>
              </w:rPr>
              <w:t>IDIGER expone como estudio de caso para la temporada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,</w:t>
            </w:r>
            <w:r w:rsidR="00635F98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el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evento </w:t>
            </w:r>
            <w:r w:rsidR="00635F98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presentado en la localidad de Usaquén, barrio Rincón del Calamar.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F</w:t>
            </w:r>
            <w:r w:rsidR="00635F98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echa de inicio 20 de enero y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finaliza </w:t>
            </w:r>
            <w:r w:rsidR="0088397D">
              <w:rPr>
                <w:rFonts w:ascii="Century Gothic" w:hAnsi="Century Gothic"/>
                <w:sz w:val="18"/>
                <w:szCs w:val="18"/>
                <w:lang w:val="es-ES_tradnl"/>
              </w:rPr>
              <w:t>el 21 de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l mismo mes del 2021</w:t>
            </w:r>
            <w:r w:rsidR="0088397D">
              <w:rPr>
                <w:rFonts w:ascii="Century Gothic" w:hAnsi="Century Gothic"/>
                <w:sz w:val="18"/>
                <w:szCs w:val="18"/>
                <w:lang w:val="es-ES_tradnl"/>
              </w:rPr>
              <w:t>, con un área de afectación de 30.000</w:t>
            </w:r>
            <w:r w:rsidR="001044EC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="0088397D">
              <w:rPr>
                <w:rFonts w:ascii="Century Gothic" w:hAnsi="Century Gothic"/>
                <w:sz w:val="18"/>
                <w:szCs w:val="18"/>
                <w:lang w:val="es-ES_tradnl"/>
              </w:rPr>
              <w:t>m</w:t>
            </w:r>
            <w:r w:rsidR="0088397D" w:rsidRPr="0088397D">
              <w:rPr>
                <w:rFonts w:ascii="Century Gothic" w:hAnsi="Century Gothic"/>
                <w:sz w:val="18"/>
                <w:szCs w:val="18"/>
                <w:vertAlign w:val="superscript"/>
                <w:lang w:val="es-ES_tradnl"/>
              </w:rPr>
              <w:t>2</w:t>
            </w:r>
            <w:r w:rsidR="0088397D">
              <w:rPr>
                <w:rFonts w:ascii="Century Gothic" w:hAnsi="Century Gothic"/>
                <w:sz w:val="18"/>
                <w:szCs w:val="18"/>
                <w:lang w:val="es-ES_tradnl"/>
              </w:rPr>
              <w:t>.</w:t>
            </w:r>
            <w:r w:rsidR="00635F98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Las entidades que brindaron respuesta en el punto fueron:</w:t>
            </w:r>
          </w:p>
          <w:p w14:paraId="28B30BD0" w14:textId="77777777" w:rsidR="00635F98" w:rsidRDefault="00635F98" w:rsidP="00920901">
            <w:pPr>
              <w:ind w:left="1064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67ABE469" w14:textId="6252867F" w:rsidR="00920901" w:rsidRDefault="00635F98" w:rsidP="00635F98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IDIGER (evaluación de daños y riesgos, realizar seguimiento a acciones)</w:t>
            </w:r>
          </w:p>
          <w:p w14:paraId="5BBCC336" w14:textId="7F224F8B" w:rsidR="00635F98" w:rsidRDefault="00635F98" w:rsidP="00635F98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Cuerpo Oficial de Bomberos Bogotá (extinción de incendios)</w:t>
            </w:r>
          </w:p>
          <w:p w14:paraId="6F38B054" w14:textId="2E229B11" w:rsidR="00635F98" w:rsidRDefault="00635F98" w:rsidP="00635F98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Secretar</w:t>
            </w:r>
            <w:r w:rsidR="001044EC">
              <w:rPr>
                <w:rFonts w:ascii="Century Gothic" w:hAnsi="Century Gothic"/>
                <w:sz w:val="18"/>
                <w:szCs w:val="18"/>
                <w:lang w:val="es-ES_tradnl"/>
              </w:rPr>
              <w:t>í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a de Salud (acompañamiento preventivo para verificación y atención heridos)</w:t>
            </w:r>
          </w:p>
          <w:p w14:paraId="385BC9F1" w14:textId="4A3E32D3" w:rsidR="00635F98" w:rsidRDefault="00635F98" w:rsidP="00635F98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Alcaldía Local Usaquén (apoyo</w:t>
            </w:r>
            <w:r w:rsidR="001044EC">
              <w:rPr>
                <w:rFonts w:ascii="Century Gothic" w:hAnsi="Century Gothic"/>
                <w:sz w:val="18"/>
                <w:szCs w:val="18"/>
                <w:lang w:val="es-ES_tradnl"/>
              </w:rPr>
              <w:t>,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de acuerdo a sus competencias)</w:t>
            </w:r>
          </w:p>
          <w:p w14:paraId="3BDFD02C" w14:textId="018DFD46" w:rsidR="00635F98" w:rsidRDefault="00635F98" w:rsidP="00635F98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Cuerpo de Bomberos Voluntarios de Bogotá (extinción de incendios)</w:t>
            </w:r>
          </w:p>
          <w:p w14:paraId="144BD8FD" w14:textId="77777777" w:rsidR="00635F98" w:rsidRDefault="00635F98" w:rsidP="00635F98">
            <w:pPr>
              <w:ind w:left="1064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45A0B49A" w14:textId="692A3BFA" w:rsidR="00635F98" w:rsidRDefault="00635F98" w:rsidP="00635F98">
            <w:pPr>
              <w:ind w:left="1064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Recomendaciones: </w:t>
            </w:r>
          </w:p>
          <w:p w14:paraId="0AA5B7F3" w14:textId="77777777" w:rsidR="00772B6A" w:rsidRPr="00635F98" w:rsidRDefault="00772B6A" w:rsidP="00635F98">
            <w:pPr>
              <w:ind w:left="1064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424A18F7" w14:textId="5B6CFBD9" w:rsidR="00635F98" w:rsidRDefault="00635F98" w:rsidP="00635F98">
            <w:pPr>
              <w:pStyle w:val="Prrafodelista"/>
              <w:numPr>
                <w:ilvl w:val="0"/>
                <w:numId w:val="8"/>
              </w:numPr>
              <w:ind w:left="2198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Mejorar la oportunidad en la respuesta (</w:t>
            </w:r>
            <w:r w:rsidR="001044EC">
              <w:rPr>
                <w:rFonts w:ascii="Century Gothic" w:hAnsi="Century Gothic"/>
                <w:sz w:val="18"/>
                <w:szCs w:val="18"/>
                <w:lang w:val="es-ES_tradnl"/>
              </w:rPr>
              <w:t>las entidades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tardaron 45 min en llegar al punto)</w:t>
            </w:r>
            <w:ins w:id="0" w:author="Liliana Castro" w:date="2021-02-25T18:27:00Z">
              <w:r w:rsidR="001044EC">
                <w:rPr>
                  <w:rFonts w:ascii="Century Gothic" w:hAnsi="Century Gothic"/>
                  <w:sz w:val="18"/>
                  <w:szCs w:val="18"/>
                  <w:lang w:val="es-ES_tradnl"/>
                </w:rPr>
                <w:t>.</w:t>
              </w:r>
            </w:ins>
          </w:p>
          <w:p w14:paraId="4CD56404" w14:textId="77777777" w:rsidR="0094729E" w:rsidRDefault="0094729E" w:rsidP="0094729E">
            <w:pPr>
              <w:pStyle w:val="Prrafodelista"/>
              <w:numPr>
                <w:ilvl w:val="0"/>
                <w:numId w:val="8"/>
              </w:numPr>
              <w:ind w:left="2198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Contar con PONAL para este tipo de eventos, a pesar que se hizo la activavion no se presentaron en el lugar. </w:t>
            </w:r>
          </w:p>
          <w:p w14:paraId="4E893FFB" w14:textId="316ADCB9" w:rsidR="007A0D99" w:rsidRPr="0094729E" w:rsidRDefault="009D33EA" w:rsidP="0094729E">
            <w:pPr>
              <w:ind w:left="923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 w:rsidRPr="0094729E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El </w:t>
            </w:r>
            <w:r w:rsidR="0088397D" w:rsidRPr="0094729E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Cuerpo Oficial de Bomberos de Bogotá, </w:t>
            </w:r>
            <w:r w:rsidRPr="0094729E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plantea que </w:t>
            </w:r>
            <w:r w:rsidR="0088397D" w:rsidRPr="0094729E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los estudios de caso </w:t>
            </w:r>
            <w:r w:rsidRPr="0094729E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que se presenten en la </w:t>
            </w:r>
            <w:ins w:id="1" w:author="Liliana Castro" w:date="2021-02-25T18:28:00Z">
              <w:r w:rsidR="001044EC" w:rsidRPr="0094729E">
                <w:rPr>
                  <w:rFonts w:ascii="Century Gothic" w:hAnsi="Century Gothic"/>
                  <w:sz w:val="18"/>
                  <w:szCs w:val="18"/>
                  <w:lang w:val="es-ES_tradnl"/>
                </w:rPr>
                <w:t>M</w:t>
              </w:r>
            </w:ins>
            <w:r w:rsidRPr="0094729E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esa, </w:t>
            </w:r>
            <w:r w:rsidR="0088397D" w:rsidRPr="0094729E">
              <w:rPr>
                <w:rFonts w:ascii="Century Gothic" w:hAnsi="Century Gothic"/>
                <w:sz w:val="18"/>
                <w:szCs w:val="18"/>
                <w:lang w:val="es-ES_tradnl"/>
              </w:rPr>
              <w:t>se realicen y se</w:t>
            </w:r>
            <w:r w:rsidR="00214479" w:rsidRPr="0094729E">
              <w:rPr>
                <w:rFonts w:ascii="Century Gothic" w:hAnsi="Century Gothic"/>
                <w:sz w:val="18"/>
                <w:szCs w:val="18"/>
                <w:lang w:val="es-ES_tradnl"/>
              </w:rPr>
              <w:t>an expuestos por</w:t>
            </w:r>
            <w:r w:rsidR="0088397D" w:rsidRPr="0094729E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los responsables de los servicios de respuesta, dado que son quien</w:t>
            </w:r>
            <w:r w:rsidR="00E96FCA" w:rsidRPr="0094729E">
              <w:rPr>
                <w:rFonts w:ascii="Century Gothic" w:hAnsi="Century Gothic"/>
                <w:sz w:val="18"/>
                <w:szCs w:val="18"/>
                <w:lang w:val="es-ES_tradnl"/>
              </w:rPr>
              <w:t>es</w:t>
            </w:r>
            <w:r w:rsidR="0088397D" w:rsidRPr="0094729E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consolidan la información de las emergencias. </w:t>
            </w:r>
            <w:r w:rsidR="00E96FCA" w:rsidRPr="0094729E">
              <w:rPr>
                <w:rFonts w:ascii="Century Gothic" w:hAnsi="Century Gothic"/>
                <w:sz w:val="18"/>
                <w:szCs w:val="18"/>
                <w:lang w:val="es-ES_tradnl"/>
              </w:rPr>
              <w:t>Para este evento</w:t>
            </w:r>
            <w:r w:rsidR="001044EC" w:rsidRPr="0094729E">
              <w:rPr>
                <w:rFonts w:ascii="Century Gothic" w:hAnsi="Century Gothic"/>
                <w:sz w:val="18"/>
                <w:szCs w:val="18"/>
                <w:lang w:val="es-ES_tradnl"/>
              </w:rPr>
              <w:t>,</w:t>
            </w:r>
            <w:r w:rsidR="00E96FCA" w:rsidRPr="0094729E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hubo una respuesta contundente y se </w:t>
            </w:r>
            <w:r w:rsidRPr="0094729E">
              <w:rPr>
                <w:rFonts w:ascii="Century Gothic" w:hAnsi="Century Gothic"/>
                <w:sz w:val="18"/>
                <w:szCs w:val="18"/>
                <w:lang w:val="es-ES_tradnl"/>
              </w:rPr>
              <w:t>logró</w:t>
            </w:r>
            <w:r w:rsidR="00E96FCA" w:rsidRPr="0094729E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atender el evento muy rápidamente. </w:t>
            </w:r>
          </w:p>
          <w:p w14:paraId="2D1FF6BD" w14:textId="77777777" w:rsidR="0026617B" w:rsidRPr="0088397D" w:rsidRDefault="0026617B" w:rsidP="00214479">
            <w:pPr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702D3267" w14:textId="77777777" w:rsidR="009F1B0B" w:rsidRDefault="009F1B0B" w:rsidP="009D33EA">
            <w:pPr>
              <w:pStyle w:val="Prrafodelista"/>
              <w:numPr>
                <w:ilvl w:val="0"/>
                <w:numId w:val="10"/>
              </w:numPr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Varios</w:t>
            </w:r>
          </w:p>
          <w:p w14:paraId="50276EC3" w14:textId="77777777" w:rsidR="007D75D7" w:rsidRDefault="007D75D7" w:rsidP="007D75D7">
            <w:pPr>
              <w:pStyle w:val="Prrafodelista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6388A6B8" w14:textId="77777777" w:rsidR="009F1B0B" w:rsidRDefault="009F1B0B" w:rsidP="007D75D7">
            <w:pPr>
              <w:pStyle w:val="Prrafodelista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6.1 Recolección de neumáticos fuera de uso (UAESP)</w:t>
            </w:r>
            <w:r w:rsidR="007D75D7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. </w:t>
            </w:r>
          </w:p>
          <w:p w14:paraId="60796669" w14:textId="77777777" w:rsidR="007D75D7" w:rsidRDefault="007D75D7" w:rsidP="007D75D7">
            <w:pPr>
              <w:pStyle w:val="Prrafodelista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2EDB6EFE" w14:textId="246A9F89" w:rsidR="007D75D7" w:rsidRPr="007D75D7" w:rsidRDefault="007D75D7" w:rsidP="007A0D99">
            <w:pPr>
              <w:ind w:left="1064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 w:rsidRPr="003F64CB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Desde el 19 de diciembre </w:t>
            </w:r>
            <w:r w:rsidR="00717655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de 2020 </w:t>
            </w:r>
            <w:r w:rsidRPr="003F64CB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se </w:t>
            </w:r>
            <w:r w:rsidR="007A0D99" w:rsidRPr="003F64CB">
              <w:rPr>
                <w:rFonts w:ascii="Century Gothic" w:hAnsi="Century Gothic"/>
                <w:sz w:val="18"/>
                <w:szCs w:val="18"/>
                <w:lang w:val="es-ES_tradnl"/>
              </w:rPr>
              <w:t>envió</w:t>
            </w:r>
            <w:r w:rsidRPr="003F64CB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al correo electrónico</w:t>
            </w:r>
            <w:r w:rsidR="007A0D99" w:rsidRPr="003F64CB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de preparativos un oficio informando que</w:t>
            </w:r>
            <w:r w:rsidRPr="003F64CB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="009D33EA" w:rsidRPr="003F64CB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se tiene </w:t>
            </w:r>
            <w:r w:rsidRPr="003F64CB">
              <w:rPr>
                <w:rFonts w:ascii="Century Gothic" w:hAnsi="Century Gothic"/>
                <w:sz w:val="18"/>
                <w:szCs w:val="18"/>
                <w:lang w:val="es-ES_tradnl"/>
              </w:rPr>
              <w:t>un contrato para recolección de llantas</w:t>
            </w:r>
            <w:r w:rsidR="009D33EA" w:rsidRPr="003F64CB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, con </w:t>
            </w:r>
            <w:r w:rsidR="007A0D99" w:rsidRPr="003F64CB">
              <w:rPr>
                <w:rFonts w:ascii="Century Gothic" w:hAnsi="Century Gothic"/>
                <w:sz w:val="18"/>
                <w:szCs w:val="18"/>
                <w:lang w:val="es-ES_tradnl"/>
              </w:rPr>
              <w:t>una ejecución del 80% para la r</w:t>
            </w:r>
            <w:r w:rsidRPr="003F64CB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ecolección y </w:t>
            </w:r>
            <w:r w:rsidR="009D33EA" w:rsidRPr="003F64CB">
              <w:rPr>
                <w:rFonts w:ascii="Century Gothic" w:hAnsi="Century Gothic"/>
                <w:sz w:val="18"/>
                <w:szCs w:val="18"/>
                <w:lang w:val="es-ES_tradnl"/>
              </w:rPr>
              <w:t>e</w:t>
            </w:r>
            <w:r w:rsidRPr="003F64CB">
              <w:rPr>
                <w:rFonts w:ascii="Century Gothic" w:hAnsi="Century Gothic"/>
                <w:sz w:val="18"/>
                <w:szCs w:val="18"/>
                <w:lang w:val="es-ES_tradnl"/>
              </w:rPr>
              <w:t>l postconsumo</w:t>
            </w:r>
            <w:r w:rsidR="007A0D99" w:rsidRPr="003F64CB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de </w:t>
            </w:r>
            <w:r w:rsidR="00603DF6" w:rsidRPr="003F64CB">
              <w:rPr>
                <w:rFonts w:ascii="Century Gothic" w:hAnsi="Century Gothic"/>
                <w:sz w:val="18"/>
                <w:szCs w:val="18"/>
                <w:lang w:val="es-ES_tradnl"/>
              </w:rPr>
              <w:t>este material</w:t>
            </w:r>
            <w:ins w:id="2" w:author="Liliana Castro" w:date="2021-02-25T18:28:00Z">
              <w:r w:rsidR="00717655">
                <w:rPr>
                  <w:rFonts w:ascii="Century Gothic" w:hAnsi="Century Gothic"/>
                  <w:sz w:val="18"/>
                  <w:szCs w:val="18"/>
                  <w:lang w:val="es-ES_tradnl"/>
                </w:rPr>
                <w:t>,</w:t>
              </w:r>
            </w:ins>
            <w:r w:rsidR="00603DF6" w:rsidRPr="003F64CB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para poder hacer un nuevo contrato o </w:t>
            </w:r>
            <w:r w:rsidR="00717655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la </w:t>
            </w:r>
            <w:r w:rsidR="003F64CB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ampliación del </w:t>
            </w:r>
            <w:r w:rsidR="003654D6">
              <w:rPr>
                <w:rFonts w:ascii="Century Gothic" w:hAnsi="Century Gothic"/>
                <w:sz w:val="18"/>
                <w:szCs w:val="18"/>
                <w:lang w:val="es-ES_tradnl"/>
              </w:rPr>
              <w:t>mismo</w:t>
            </w:r>
            <w:r w:rsidR="003F64CB">
              <w:rPr>
                <w:rFonts w:ascii="Century Gothic" w:hAnsi="Century Gothic"/>
                <w:sz w:val="18"/>
                <w:szCs w:val="18"/>
                <w:lang w:val="es-ES_tradnl"/>
              </w:rPr>
              <w:t>.</w:t>
            </w:r>
          </w:p>
          <w:p w14:paraId="333DD506" w14:textId="77777777" w:rsidR="007D75D7" w:rsidRPr="007D75D7" w:rsidRDefault="007D75D7" w:rsidP="007A0D99">
            <w:pPr>
              <w:ind w:left="1064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66221D58" w14:textId="683A2C42" w:rsidR="007D75D7" w:rsidRDefault="00603DF6" w:rsidP="007A0D99">
            <w:pPr>
              <w:ind w:left="1064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El IDIGER responde u</w:t>
            </w:r>
            <w:r w:rsidR="007D75D7" w:rsidRPr="007D75D7">
              <w:rPr>
                <w:rFonts w:ascii="Century Gothic" w:hAnsi="Century Gothic"/>
                <w:sz w:val="18"/>
                <w:szCs w:val="18"/>
                <w:lang w:val="es-ES_tradnl"/>
              </w:rPr>
              <w:t>na vez</w:t>
            </w:r>
            <w:r w:rsidR="007A0D99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se </w:t>
            </w:r>
            <w:r w:rsidR="007D75D7" w:rsidRPr="007D75D7">
              <w:rPr>
                <w:rFonts w:ascii="Century Gothic" w:hAnsi="Century Gothic"/>
                <w:sz w:val="18"/>
                <w:szCs w:val="18"/>
                <w:lang w:val="es-ES_tradnl"/>
              </w:rPr>
              <w:t>recibi</w:t>
            </w:r>
            <w:r w:rsidR="007A0D99">
              <w:rPr>
                <w:rFonts w:ascii="Century Gothic" w:hAnsi="Century Gothic"/>
                <w:sz w:val="18"/>
                <w:szCs w:val="18"/>
                <w:lang w:val="es-ES_tradnl"/>
              </w:rPr>
              <w:t>ó</w:t>
            </w:r>
            <w:r w:rsidR="007D75D7" w:rsidRPr="007D75D7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la inquietud</w:t>
            </w:r>
            <w:r w:rsidR="00717655">
              <w:rPr>
                <w:rFonts w:ascii="Century Gothic" w:hAnsi="Century Gothic"/>
                <w:sz w:val="18"/>
                <w:szCs w:val="18"/>
                <w:lang w:val="es-ES_tradnl"/>
              </w:rPr>
              <w:t>;</w:t>
            </w:r>
            <w:r w:rsidR="009D33E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="007A0D99">
              <w:rPr>
                <w:rFonts w:ascii="Century Gothic" w:hAnsi="Century Gothic"/>
                <w:sz w:val="18"/>
                <w:szCs w:val="18"/>
                <w:lang w:val="es-ES_tradnl"/>
              </w:rPr>
              <w:t>la Subdirecció</w:t>
            </w:r>
            <w:r w:rsidR="007A0D99" w:rsidRPr="007D75D7">
              <w:rPr>
                <w:rFonts w:ascii="Century Gothic" w:hAnsi="Century Gothic"/>
                <w:sz w:val="18"/>
                <w:szCs w:val="18"/>
                <w:lang w:val="es-ES_tradnl"/>
              </w:rPr>
              <w:t>n</w:t>
            </w:r>
            <w:r w:rsidR="007D75D7" w:rsidRPr="007D75D7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="007A0D99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de manejo a emergencias </w:t>
            </w:r>
            <w:r w:rsidR="009D33EA">
              <w:rPr>
                <w:rFonts w:ascii="Century Gothic" w:hAnsi="Century Gothic"/>
                <w:sz w:val="18"/>
                <w:szCs w:val="18"/>
                <w:lang w:val="es-ES_tradnl"/>
              </w:rPr>
              <w:t>elevó</w:t>
            </w:r>
            <w:r w:rsidR="007A0D99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la solicitud a </w:t>
            </w:r>
            <w:r w:rsidR="00717655">
              <w:rPr>
                <w:rFonts w:ascii="Century Gothic" w:hAnsi="Century Gothic"/>
                <w:sz w:val="18"/>
                <w:szCs w:val="18"/>
                <w:lang w:val="es-ES_tradnl"/>
              </w:rPr>
              <w:t>D</w:t>
            </w:r>
            <w:r w:rsidR="007A0D99">
              <w:rPr>
                <w:rFonts w:ascii="Century Gothic" w:hAnsi="Century Gothic"/>
                <w:sz w:val="18"/>
                <w:szCs w:val="18"/>
                <w:lang w:val="es-ES_tradnl"/>
              </w:rPr>
              <w:t>irección. D</w:t>
            </w:r>
            <w:r w:rsidR="007D75D7" w:rsidRPr="007D75D7">
              <w:rPr>
                <w:rFonts w:ascii="Century Gothic" w:hAnsi="Century Gothic"/>
                <w:sz w:val="18"/>
                <w:szCs w:val="18"/>
                <w:lang w:val="es-ES_tradnl"/>
              </w:rPr>
              <w:t>esde</w:t>
            </w:r>
            <w:r w:rsidR="007A0D99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el F</w:t>
            </w:r>
            <w:r w:rsidR="007D75D7" w:rsidRPr="007D75D7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ondiger </w:t>
            </w:r>
            <w:r w:rsidR="007A0D99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se </w:t>
            </w:r>
            <w:r w:rsidR="007D75D7" w:rsidRPr="007D75D7">
              <w:rPr>
                <w:rFonts w:ascii="Century Gothic" w:hAnsi="Century Gothic"/>
                <w:sz w:val="18"/>
                <w:szCs w:val="18"/>
                <w:lang w:val="es-ES_tradnl"/>
              </w:rPr>
              <w:t>está haciendo el análisis</w:t>
            </w:r>
            <w:r w:rsidR="009D33EA">
              <w:rPr>
                <w:rFonts w:ascii="Century Gothic" w:hAnsi="Century Gothic"/>
                <w:sz w:val="18"/>
                <w:szCs w:val="18"/>
                <w:lang w:val="es-ES_tradnl"/>
              </w:rPr>
              <w:t>,</w:t>
            </w:r>
            <w:r w:rsidR="007D75D7" w:rsidRPr="007D75D7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están recibiendo las solicitudes de tod</w:t>
            </w:r>
            <w:r w:rsidR="009D33EA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as las entidades del </w:t>
            </w:r>
            <w:r w:rsidR="00717655">
              <w:rPr>
                <w:rFonts w:ascii="Century Gothic" w:hAnsi="Century Gothic"/>
                <w:sz w:val="18"/>
                <w:szCs w:val="18"/>
                <w:lang w:val="es-ES_tradnl"/>
              </w:rPr>
              <w:t>D</w:t>
            </w:r>
            <w:r w:rsidR="007D75D7" w:rsidRPr="007D75D7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istrito y van a dar respuesta formal a cada una de </w:t>
            </w:r>
            <w:r w:rsidR="009D33EA">
              <w:rPr>
                <w:rFonts w:ascii="Century Gothic" w:hAnsi="Century Gothic"/>
                <w:sz w:val="18"/>
                <w:szCs w:val="18"/>
                <w:lang w:val="es-ES_tradnl"/>
              </w:rPr>
              <w:t>ellas</w:t>
            </w:r>
            <w:r w:rsidR="007D75D7" w:rsidRPr="007D75D7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. </w:t>
            </w:r>
          </w:p>
          <w:p w14:paraId="7BEA306A" w14:textId="77777777" w:rsidR="007A0D99" w:rsidRPr="007D75D7" w:rsidRDefault="007A0D99" w:rsidP="007D75D7">
            <w:pPr>
              <w:ind w:left="1064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5A8D40EE" w14:textId="77777777" w:rsidR="007A0D99" w:rsidRDefault="007A0D99" w:rsidP="007A0D99">
            <w:pPr>
              <w:ind w:left="781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6.2.  Convenio IDIGER- Cuerpo de Bomberos Voluntarios. </w:t>
            </w:r>
          </w:p>
          <w:p w14:paraId="519422D7" w14:textId="77777777" w:rsidR="007A0D99" w:rsidRDefault="007A0D99" w:rsidP="007A0D99">
            <w:pPr>
              <w:ind w:left="781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  <w:p w14:paraId="6FE4DA85" w14:textId="30C71971" w:rsidR="007A0D99" w:rsidRPr="007A0D99" w:rsidRDefault="007A0D99" w:rsidP="007A0D99">
            <w:pPr>
              <w:ind w:left="1064"/>
              <w:jc w:val="both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Se </w:t>
            </w:r>
            <w:r w:rsidR="006F39C8">
              <w:rPr>
                <w:rFonts w:ascii="Century Gothic" w:hAnsi="Century Gothic"/>
                <w:sz w:val="18"/>
                <w:szCs w:val="18"/>
                <w:lang w:val="es-ES_tradnl"/>
              </w:rPr>
              <w:t>realizará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una sensibilización dirigida a los </w:t>
            </w:r>
            <w:r w:rsidRPr="007A0D99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integrantes del SDGRCC </w:t>
            </w:r>
            <w:r w:rsidR="003654D6">
              <w:rPr>
                <w:rFonts w:ascii="Century Gothic" w:hAnsi="Century Gothic"/>
                <w:sz w:val="18"/>
                <w:szCs w:val="18"/>
                <w:lang w:val="es-ES_tradnl"/>
              </w:rPr>
              <w:t>que se realizar</w:t>
            </w:r>
            <w:r w:rsidR="00717655">
              <w:rPr>
                <w:rFonts w:ascii="Century Gothic" w:hAnsi="Century Gothic"/>
                <w:sz w:val="18"/>
                <w:szCs w:val="18"/>
                <w:lang w:val="es-ES_tradnl"/>
              </w:rPr>
              <w:t>á</w:t>
            </w:r>
            <w:r w:rsidR="003654D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a través de una plataforma virtual. Para esto</w:t>
            </w:r>
            <w:r w:rsidR="00717655">
              <w:rPr>
                <w:rFonts w:ascii="Century Gothic" w:hAnsi="Century Gothic"/>
                <w:sz w:val="18"/>
                <w:szCs w:val="18"/>
                <w:lang w:val="es-ES_tradnl"/>
              </w:rPr>
              <w:t>,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se so</w:t>
            </w:r>
            <w:r w:rsidR="003654D6">
              <w:rPr>
                <w:rFonts w:ascii="Century Gothic" w:hAnsi="Century Gothic"/>
                <w:sz w:val="18"/>
                <w:szCs w:val="18"/>
                <w:lang w:val="es-ES_tradnl"/>
              </w:rPr>
              <w:t>licita el diligenciamiento del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formulario </w:t>
            </w:r>
            <w:r w:rsidR="003654D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de inscripción </w:t>
            </w:r>
            <w:r w:rsidR="00E43E96">
              <w:rPr>
                <w:rFonts w:ascii="Century Gothic" w:hAnsi="Century Gothic"/>
                <w:sz w:val="18"/>
                <w:szCs w:val="18"/>
                <w:lang w:val="es-ES_tradnl"/>
              </w:rPr>
              <w:t>por parte de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  <w:r w:rsidRPr="007A0D99">
              <w:rPr>
                <w:rFonts w:ascii="Century Gothic" w:hAnsi="Century Gothic"/>
                <w:sz w:val="18"/>
                <w:szCs w:val="18"/>
                <w:lang w:val="es-ES_tradnl"/>
              </w:rPr>
              <w:t>3 inte</w:t>
            </w:r>
            <w:r w:rsidR="003654D6">
              <w:rPr>
                <w:rFonts w:ascii="Century Gothic" w:hAnsi="Century Gothic"/>
                <w:sz w:val="18"/>
                <w:szCs w:val="18"/>
                <w:lang w:val="es-ES_tradnl"/>
              </w:rPr>
              <w:t>grantes por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entidad</w:t>
            </w:r>
            <w:r w:rsidR="00E43E96">
              <w:rPr>
                <w:rFonts w:ascii="Century Gothic" w:hAnsi="Century Gothic"/>
                <w:sz w:val="18"/>
                <w:szCs w:val="18"/>
                <w:lang w:val="es-ES_tradnl"/>
              </w:rPr>
              <w:t>;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el plazo máximo </w:t>
            </w:r>
            <w:r w:rsidR="00E43E9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para el diligenciamiento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será el miércoles 03 de febrero. </w:t>
            </w:r>
          </w:p>
          <w:p w14:paraId="550C910E" w14:textId="7433522F" w:rsidR="007D75D7" w:rsidRPr="009F1B0B" w:rsidRDefault="007D75D7" w:rsidP="007D75D7">
            <w:pPr>
              <w:pStyle w:val="Prrafodelista"/>
              <w:rPr>
                <w:rFonts w:ascii="Century Gothic" w:hAnsi="Century Gothic"/>
                <w:sz w:val="18"/>
                <w:szCs w:val="18"/>
                <w:lang w:val="es-ES_tradnl"/>
              </w:rPr>
            </w:pPr>
          </w:p>
        </w:tc>
      </w:tr>
    </w:tbl>
    <w:p w14:paraId="6361252F" w14:textId="5ECD4D86" w:rsidR="004A3199" w:rsidRPr="00EF3BF7" w:rsidRDefault="004A3199" w:rsidP="004A3199">
      <w:pPr>
        <w:rPr>
          <w:rFonts w:ascii="Century Gothic" w:hAnsi="Century Gothic"/>
          <w:sz w:val="18"/>
          <w:szCs w:val="18"/>
          <w:lang w:val="es-ES_tradnl"/>
        </w:rPr>
      </w:pPr>
    </w:p>
    <w:p w14:paraId="20DC6174" w14:textId="134D1B2C" w:rsidR="004A3199" w:rsidRDefault="004855F2" w:rsidP="004A3199">
      <w:pPr>
        <w:rPr>
          <w:rFonts w:ascii="Century Gothic" w:hAnsi="Century Gothic"/>
          <w:b/>
          <w:sz w:val="18"/>
          <w:szCs w:val="18"/>
          <w:lang w:val="es-ES_tradnl"/>
        </w:rPr>
      </w:pPr>
      <w:r>
        <w:rPr>
          <w:rFonts w:ascii="Century Gothic" w:hAnsi="Century Gothic"/>
          <w:b/>
          <w:sz w:val="18"/>
          <w:szCs w:val="18"/>
          <w:lang w:val="es-ES_tradnl"/>
        </w:rPr>
        <w:t xml:space="preserve">     </w:t>
      </w:r>
      <w:r w:rsidR="004A3199" w:rsidRPr="00EF3BF7">
        <w:rPr>
          <w:rFonts w:ascii="Century Gothic" w:hAnsi="Century Gothic"/>
          <w:b/>
          <w:sz w:val="18"/>
          <w:szCs w:val="18"/>
          <w:lang w:val="es-ES_tradnl"/>
        </w:rPr>
        <w:t>Compromisos adquiridos</w:t>
      </w:r>
    </w:p>
    <w:p w14:paraId="101832D1" w14:textId="77777777" w:rsidR="006F51D1" w:rsidRPr="00EF3BF7" w:rsidRDefault="006F51D1" w:rsidP="004A3199">
      <w:pPr>
        <w:rPr>
          <w:rFonts w:ascii="Century Gothic" w:hAnsi="Century Gothic"/>
          <w:b/>
          <w:sz w:val="18"/>
          <w:szCs w:val="18"/>
          <w:lang w:val="es-ES_tradnl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3544"/>
        <w:gridCol w:w="567"/>
        <w:gridCol w:w="567"/>
        <w:gridCol w:w="567"/>
      </w:tblGrid>
      <w:tr w:rsidR="00EF3BF7" w:rsidRPr="00EF3BF7" w14:paraId="39C92790" w14:textId="77777777" w:rsidTr="00FB3F85">
        <w:trPr>
          <w:trHeight w:val="348"/>
        </w:trPr>
        <w:tc>
          <w:tcPr>
            <w:tcW w:w="4820" w:type="dxa"/>
            <w:vAlign w:val="center"/>
          </w:tcPr>
          <w:p w14:paraId="41936FC4" w14:textId="77777777" w:rsidR="00EF3BF7" w:rsidRPr="00EF3BF7" w:rsidRDefault="00EF3BF7" w:rsidP="00DD5FC5">
            <w:pPr>
              <w:jc w:val="center"/>
              <w:rPr>
                <w:rFonts w:ascii="Century Gothic" w:hAnsi="Century Gothic"/>
                <w:b/>
                <w:sz w:val="18"/>
                <w:szCs w:val="18"/>
                <w:lang w:val="es-ES_tradnl"/>
              </w:rPr>
            </w:pPr>
            <w:r w:rsidRPr="00EF3BF7">
              <w:rPr>
                <w:rFonts w:ascii="Century Gothic" w:hAnsi="Century Gothic"/>
                <w:b/>
                <w:sz w:val="18"/>
                <w:szCs w:val="18"/>
                <w:lang w:val="es-ES_tradnl"/>
              </w:rPr>
              <w:t>Actividad</w:t>
            </w:r>
          </w:p>
        </w:tc>
        <w:tc>
          <w:tcPr>
            <w:tcW w:w="3544" w:type="dxa"/>
            <w:vAlign w:val="center"/>
          </w:tcPr>
          <w:p w14:paraId="503376C3" w14:textId="77777777" w:rsidR="00EF3BF7" w:rsidRPr="00EF3BF7" w:rsidRDefault="00EF3BF7" w:rsidP="00DD5FC5">
            <w:pPr>
              <w:jc w:val="center"/>
              <w:rPr>
                <w:rFonts w:ascii="Century Gothic" w:hAnsi="Century Gothic"/>
                <w:b/>
                <w:sz w:val="18"/>
                <w:szCs w:val="18"/>
                <w:lang w:val="es-ES_tradnl"/>
              </w:rPr>
            </w:pPr>
            <w:r w:rsidRPr="00EF3BF7">
              <w:rPr>
                <w:rFonts w:ascii="Century Gothic" w:hAnsi="Century Gothic"/>
                <w:b/>
                <w:sz w:val="18"/>
                <w:szCs w:val="18"/>
                <w:lang w:val="es-ES_tradnl"/>
              </w:rPr>
              <w:t>Responsable</w:t>
            </w:r>
          </w:p>
        </w:tc>
        <w:tc>
          <w:tcPr>
            <w:tcW w:w="1701" w:type="dxa"/>
            <w:gridSpan w:val="3"/>
            <w:vAlign w:val="center"/>
          </w:tcPr>
          <w:p w14:paraId="615FF865" w14:textId="77777777" w:rsidR="00EF3BF7" w:rsidRPr="00EF3BF7" w:rsidRDefault="00EF3BF7" w:rsidP="00DD5FC5">
            <w:pPr>
              <w:jc w:val="center"/>
              <w:rPr>
                <w:rFonts w:ascii="Century Gothic" w:hAnsi="Century Gothic"/>
                <w:b/>
                <w:sz w:val="18"/>
                <w:szCs w:val="18"/>
                <w:lang w:val="es-ES_tradnl"/>
              </w:rPr>
            </w:pPr>
            <w:r w:rsidRPr="00EF3BF7">
              <w:rPr>
                <w:rFonts w:ascii="Century Gothic" w:hAnsi="Century Gothic"/>
                <w:b/>
                <w:sz w:val="18"/>
                <w:szCs w:val="18"/>
                <w:lang w:val="es-ES_tradnl"/>
              </w:rPr>
              <w:t>Fecha de cumplimiento</w:t>
            </w:r>
          </w:p>
        </w:tc>
      </w:tr>
      <w:tr w:rsidR="00EF3BF7" w:rsidRPr="00EF3BF7" w14:paraId="5DAF80F6" w14:textId="77777777" w:rsidTr="00FB3F85">
        <w:trPr>
          <w:trHeight w:val="264"/>
        </w:trPr>
        <w:tc>
          <w:tcPr>
            <w:tcW w:w="4820" w:type="dxa"/>
            <w:tcBorders>
              <w:bottom w:val="dotted" w:sz="4" w:space="0" w:color="auto"/>
            </w:tcBorders>
          </w:tcPr>
          <w:p w14:paraId="74FF963A" w14:textId="4E5089D7" w:rsidR="00EF3BF7" w:rsidRPr="00EF3BF7" w:rsidRDefault="00DA0231" w:rsidP="00E43E96">
            <w:pPr>
              <w:spacing w:before="120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Lectura y comentarios sobre la reglamentación de la </w:t>
            </w:r>
            <w:r w:rsidR="00E43E96">
              <w:rPr>
                <w:rFonts w:ascii="Century Gothic" w:hAnsi="Century Gothic"/>
                <w:sz w:val="18"/>
                <w:szCs w:val="18"/>
                <w:lang w:val="es-ES_tradnl"/>
              </w:rPr>
              <w:t>M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esa de </w:t>
            </w:r>
            <w:r w:rsidR="00E43E96">
              <w:rPr>
                <w:rFonts w:ascii="Century Gothic" w:hAnsi="Century Gothic"/>
                <w:sz w:val="18"/>
                <w:szCs w:val="18"/>
                <w:lang w:val="es-ES_tradnl"/>
              </w:rPr>
              <w:t>Trabajo para el M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anejo</w:t>
            </w:r>
            <w:r w:rsidR="00E43E9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de Emergencias y Desastres.</w:t>
            </w:r>
          </w:p>
        </w:tc>
        <w:tc>
          <w:tcPr>
            <w:tcW w:w="3544" w:type="dxa"/>
            <w:tcBorders>
              <w:bottom w:val="dotted" w:sz="4" w:space="0" w:color="auto"/>
            </w:tcBorders>
          </w:tcPr>
          <w:p w14:paraId="0C3323E3" w14:textId="1ECAC98F" w:rsidR="00EF3BF7" w:rsidRPr="00EF3BF7" w:rsidRDefault="00DA0231" w:rsidP="007A2B49">
            <w:pPr>
              <w:spacing w:before="120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Todos los integrantes</w:t>
            </w: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14:paraId="20F475D6" w14:textId="44F22CC8" w:rsidR="00EF3BF7" w:rsidRPr="00EF3BF7" w:rsidRDefault="00DA0231" w:rsidP="007A2B49">
            <w:pPr>
              <w:spacing w:before="120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04</w:t>
            </w: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14:paraId="5D595953" w14:textId="01DF89A6" w:rsidR="00EF3BF7" w:rsidRPr="00EF3BF7" w:rsidRDefault="00DA0231" w:rsidP="007A2B49">
            <w:pPr>
              <w:spacing w:before="120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0</w:t>
            </w:r>
            <w:r w:rsidR="008C555B">
              <w:rPr>
                <w:rFonts w:ascii="Century Gothic" w:hAnsi="Century Gothic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14:paraId="47C4A30A" w14:textId="17BC75D1" w:rsidR="00EF3BF7" w:rsidRPr="00EF3BF7" w:rsidRDefault="00DA0231" w:rsidP="007A2B49">
            <w:pPr>
              <w:spacing w:before="120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2021</w:t>
            </w:r>
          </w:p>
        </w:tc>
      </w:tr>
      <w:tr w:rsidR="00EF3BF7" w:rsidRPr="00EF3BF7" w14:paraId="5AB67DFB" w14:textId="77777777" w:rsidTr="00FB3F85">
        <w:trPr>
          <w:trHeight w:val="276"/>
        </w:trPr>
        <w:tc>
          <w:tcPr>
            <w:tcW w:w="4820" w:type="dxa"/>
            <w:tcBorders>
              <w:top w:val="dotted" w:sz="4" w:space="0" w:color="auto"/>
              <w:bottom w:val="dotted" w:sz="4" w:space="0" w:color="auto"/>
            </w:tcBorders>
          </w:tcPr>
          <w:p w14:paraId="30F33E67" w14:textId="52F07760" w:rsidR="00EF3BF7" w:rsidRPr="00EF3BF7" w:rsidRDefault="008C555B" w:rsidP="00E43E96">
            <w:pPr>
              <w:spacing w:before="120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Lectura y comentarios sobre el plan de acción de la </w:t>
            </w:r>
            <w:r w:rsidR="00E43E96">
              <w:rPr>
                <w:rFonts w:ascii="Century Gothic" w:hAnsi="Century Gothic"/>
                <w:sz w:val="18"/>
                <w:szCs w:val="18"/>
                <w:lang w:val="es-ES_tradnl"/>
              </w:rPr>
              <w:t>M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esa de </w:t>
            </w:r>
            <w:r w:rsidR="00E43E96">
              <w:rPr>
                <w:rFonts w:ascii="Century Gothic" w:hAnsi="Century Gothic"/>
                <w:sz w:val="18"/>
                <w:szCs w:val="18"/>
                <w:lang w:val="es-ES_tradnl"/>
              </w:rPr>
              <w:t>T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rabajo para el </w:t>
            </w:r>
            <w:r w:rsidR="00E43E96">
              <w:rPr>
                <w:rFonts w:ascii="Century Gothic" w:hAnsi="Century Gothic"/>
                <w:sz w:val="18"/>
                <w:szCs w:val="18"/>
                <w:lang w:val="es-ES_tradnl"/>
              </w:rPr>
              <w:t>M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anejo de </w:t>
            </w:r>
            <w:r w:rsidR="00E43E96">
              <w:rPr>
                <w:rFonts w:ascii="Century Gothic" w:hAnsi="Century Gothic"/>
                <w:sz w:val="18"/>
                <w:szCs w:val="18"/>
                <w:lang w:val="es-ES_tradnl"/>
              </w:rPr>
              <w:t>E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mergencias</w:t>
            </w:r>
            <w:r w:rsidR="00E43E9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y Desastres.</w:t>
            </w:r>
          </w:p>
        </w:tc>
        <w:tc>
          <w:tcPr>
            <w:tcW w:w="3544" w:type="dxa"/>
            <w:tcBorders>
              <w:top w:val="dotted" w:sz="4" w:space="0" w:color="auto"/>
              <w:bottom w:val="dotted" w:sz="4" w:space="0" w:color="auto"/>
            </w:tcBorders>
          </w:tcPr>
          <w:p w14:paraId="7EADB182" w14:textId="7246BCED" w:rsidR="00EF3BF7" w:rsidRPr="00EF3BF7" w:rsidRDefault="008C555B" w:rsidP="007A2B49">
            <w:pPr>
              <w:spacing w:before="120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Todos los integrantes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14:paraId="687FBBFD" w14:textId="3D645C02" w:rsidR="00EF3BF7" w:rsidRPr="00EF3BF7" w:rsidRDefault="008C555B" w:rsidP="007A2B49">
            <w:pPr>
              <w:spacing w:before="120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12 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14:paraId="075BCB2E" w14:textId="4E2A93FD" w:rsidR="00EF3BF7" w:rsidRPr="00EF3BF7" w:rsidRDefault="008C555B" w:rsidP="007A2B49">
            <w:pPr>
              <w:spacing w:before="120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02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14:paraId="678E5742" w14:textId="77B05448" w:rsidR="00EF3BF7" w:rsidRPr="00EF3BF7" w:rsidRDefault="008C555B" w:rsidP="007A2B49">
            <w:pPr>
              <w:spacing w:before="120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2021</w:t>
            </w:r>
          </w:p>
        </w:tc>
      </w:tr>
      <w:tr w:rsidR="00EF3BF7" w:rsidRPr="00EF3BF7" w14:paraId="5897B136" w14:textId="77777777" w:rsidTr="00FB3F85">
        <w:trPr>
          <w:trHeight w:val="264"/>
        </w:trPr>
        <w:tc>
          <w:tcPr>
            <w:tcW w:w="4820" w:type="dxa"/>
            <w:tcBorders>
              <w:top w:val="dotted" w:sz="4" w:space="0" w:color="auto"/>
              <w:bottom w:val="dotted" w:sz="4" w:space="0" w:color="auto"/>
            </w:tcBorders>
          </w:tcPr>
          <w:p w14:paraId="260BDB74" w14:textId="6E208067" w:rsidR="00EF3BF7" w:rsidRPr="00EF3BF7" w:rsidRDefault="00B101C3" w:rsidP="00E43E96">
            <w:pPr>
              <w:spacing w:before="120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Los estudios de caso </w:t>
            </w:r>
            <w:r w:rsidR="00E43E9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que se analicen en el marco de la Mesa de Trabajo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se</w:t>
            </w:r>
            <w:r w:rsidR="00E43E96">
              <w:rPr>
                <w:rFonts w:ascii="Century Gothic" w:hAnsi="Century Gothic"/>
                <w:sz w:val="18"/>
                <w:szCs w:val="18"/>
                <w:lang w:val="es-ES_tradnl"/>
              </w:rPr>
              <w:t>rá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n elaborados por </w:t>
            </w:r>
            <w:r w:rsidR="00E43E9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los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responsables principales de los servicios</w:t>
            </w:r>
            <w:r w:rsidR="00E43E9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de respuesta a que correspondan los eventos o emergencias.</w:t>
            </w:r>
          </w:p>
        </w:tc>
        <w:tc>
          <w:tcPr>
            <w:tcW w:w="3544" w:type="dxa"/>
            <w:tcBorders>
              <w:top w:val="dotted" w:sz="4" w:space="0" w:color="auto"/>
              <w:bottom w:val="dotted" w:sz="4" w:space="0" w:color="auto"/>
            </w:tcBorders>
          </w:tcPr>
          <w:p w14:paraId="2FEEBFBE" w14:textId="5F1A48A0" w:rsidR="00EF3BF7" w:rsidRPr="00EF3BF7" w:rsidRDefault="00B101C3" w:rsidP="007A2B49">
            <w:pPr>
              <w:spacing w:before="120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Todos los integrantes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14:paraId="753EA440" w14:textId="50B87070" w:rsidR="00EF3BF7" w:rsidRPr="00EF3BF7" w:rsidRDefault="00B101C3" w:rsidP="007A2B49">
            <w:pPr>
              <w:spacing w:before="120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N/A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14:paraId="7F302F58" w14:textId="4EBE5646" w:rsidR="00EF3BF7" w:rsidRPr="00EF3BF7" w:rsidRDefault="00B101C3" w:rsidP="007A2B49">
            <w:pPr>
              <w:spacing w:before="120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N/A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14:paraId="76954C29" w14:textId="0E8AFA74" w:rsidR="00EF3BF7" w:rsidRPr="00EF3BF7" w:rsidRDefault="00B101C3" w:rsidP="007A2B49">
            <w:pPr>
              <w:spacing w:before="120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N/A</w:t>
            </w:r>
          </w:p>
        </w:tc>
      </w:tr>
      <w:tr w:rsidR="00EF3BF7" w:rsidRPr="00EF3BF7" w14:paraId="38BD55D9" w14:textId="77777777" w:rsidTr="00FB3F85">
        <w:trPr>
          <w:trHeight w:val="276"/>
        </w:trPr>
        <w:tc>
          <w:tcPr>
            <w:tcW w:w="4820" w:type="dxa"/>
            <w:tcBorders>
              <w:top w:val="dotted" w:sz="4" w:space="0" w:color="auto"/>
              <w:bottom w:val="dotted" w:sz="4" w:space="0" w:color="auto"/>
            </w:tcBorders>
          </w:tcPr>
          <w:p w14:paraId="4E76493F" w14:textId="6FEAEA26" w:rsidR="00EF3BF7" w:rsidRPr="00EF3BF7" w:rsidRDefault="00B101C3" w:rsidP="00E43E96">
            <w:pPr>
              <w:spacing w:before="120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Ajuste </w:t>
            </w:r>
            <w:r w:rsidR="00E43E96">
              <w:rPr>
                <w:rFonts w:ascii="Century Gothic" w:hAnsi="Century Gothic"/>
                <w:sz w:val="18"/>
                <w:szCs w:val="18"/>
                <w:lang w:val="es-ES_tradnl"/>
              </w:rPr>
              <w:t>al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plan de trabajo </w:t>
            </w:r>
            <w:r w:rsidR="00E43E9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de la Mesa, </w:t>
            </w: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de acuerdo a comentarios</w:t>
            </w:r>
            <w:r w:rsidR="00E43E9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recibidos.</w:t>
            </w:r>
          </w:p>
        </w:tc>
        <w:tc>
          <w:tcPr>
            <w:tcW w:w="3544" w:type="dxa"/>
            <w:tcBorders>
              <w:top w:val="dotted" w:sz="4" w:space="0" w:color="auto"/>
              <w:bottom w:val="dotted" w:sz="4" w:space="0" w:color="auto"/>
            </w:tcBorders>
          </w:tcPr>
          <w:p w14:paraId="2AE4CD8E" w14:textId="2E0547F1" w:rsidR="00EF3BF7" w:rsidRPr="00EF3BF7" w:rsidRDefault="00B101C3" w:rsidP="007A2B49">
            <w:pPr>
              <w:spacing w:before="120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IDIGER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14:paraId="26AE87FF" w14:textId="1BA5B9DA" w:rsidR="00EF3BF7" w:rsidRPr="00EF3BF7" w:rsidRDefault="00B101C3" w:rsidP="007A2B49">
            <w:pPr>
              <w:spacing w:before="120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15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14:paraId="10A3F916" w14:textId="3FD796BE" w:rsidR="00EF3BF7" w:rsidRPr="00EF3BF7" w:rsidRDefault="00B101C3" w:rsidP="007A2B49">
            <w:pPr>
              <w:spacing w:before="120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02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14:paraId="7D978459" w14:textId="4CBED9DA" w:rsidR="00EF3BF7" w:rsidRPr="00EF3BF7" w:rsidRDefault="00B101C3" w:rsidP="007A2B49">
            <w:pPr>
              <w:spacing w:before="120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2021</w:t>
            </w:r>
          </w:p>
        </w:tc>
      </w:tr>
      <w:tr w:rsidR="00EF3BF7" w:rsidRPr="00EF3BF7" w14:paraId="005EC69A" w14:textId="77777777" w:rsidTr="00FB3F85">
        <w:trPr>
          <w:trHeight w:val="264"/>
        </w:trPr>
        <w:tc>
          <w:tcPr>
            <w:tcW w:w="4820" w:type="dxa"/>
            <w:tcBorders>
              <w:top w:val="dotted" w:sz="4" w:space="0" w:color="auto"/>
              <w:bottom w:val="dotted" w:sz="4" w:space="0" w:color="auto"/>
            </w:tcBorders>
          </w:tcPr>
          <w:p w14:paraId="52934810" w14:textId="26DF201E" w:rsidR="00EF3BF7" w:rsidRPr="00B101C3" w:rsidRDefault="00D344FE" w:rsidP="007A2B49">
            <w:pPr>
              <w:spacing w:before="120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 w:rsidRPr="00B101C3">
              <w:rPr>
                <w:rFonts w:ascii="Century Gothic" w:hAnsi="Century Gothic"/>
                <w:sz w:val="18"/>
                <w:szCs w:val="18"/>
                <w:lang w:val="es-ES_tradnl"/>
              </w:rPr>
              <w:t>Envío</w:t>
            </w:r>
            <w:r w:rsidR="00B101C3" w:rsidRPr="00B101C3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del acta ajustada de la sesión de diciembre/20</w:t>
            </w:r>
            <w:r w:rsidR="00E43E96">
              <w:rPr>
                <w:rFonts w:ascii="Century Gothic" w:hAnsi="Century Gothic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3544" w:type="dxa"/>
            <w:tcBorders>
              <w:top w:val="dotted" w:sz="4" w:space="0" w:color="auto"/>
              <w:bottom w:val="dotted" w:sz="4" w:space="0" w:color="auto"/>
            </w:tcBorders>
          </w:tcPr>
          <w:p w14:paraId="77406CAB" w14:textId="58727204" w:rsidR="00EF3BF7" w:rsidRPr="00B101C3" w:rsidRDefault="00B101C3" w:rsidP="007A2B49">
            <w:pPr>
              <w:spacing w:before="120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 w:rsidRPr="00B101C3">
              <w:rPr>
                <w:rFonts w:ascii="Century Gothic" w:hAnsi="Century Gothic"/>
                <w:sz w:val="18"/>
                <w:szCs w:val="18"/>
                <w:lang w:val="es-ES_tradnl"/>
              </w:rPr>
              <w:t>IDIGER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14:paraId="7D95DAAC" w14:textId="398CF99E" w:rsidR="00EF3BF7" w:rsidRPr="00B101C3" w:rsidRDefault="00B101C3" w:rsidP="007A2B49">
            <w:pPr>
              <w:spacing w:before="120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 w:rsidRPr="00B101C3">
              <w:rPr>
                <w:rFonts w:ascii="Century Gothic" w:hAnsi="Century Gothic"/>
                <w:sz w:val="18"/>
                <w:szCs w:val="18"/>
                <w:lang w:val="es-ES_tradnl"/>
              </w:rPr>
              <w:t>29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14:paraId="78F2F0BE" w14:textId="7050E708" w:rsidR="00EF3BF7" w:rsidRPr="00B101C3" w:rsidRDefault="00B101C3" w:rsidP="007A2B49">
            <w:pPr>
              <w:spacing w:before="120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 w:rsidRPr="00B101C3">
              <w:rPr>
                <w:rFonts w:ascii="Century Gothic" w:hAnsi="Century Gothic"/>
                <w:sz w:val="18"/>
                <w:szCs w:val="18"/>
                <w:lang w:val="es-ES_tradnl"/>
              </w:rPr>
              <w:t>01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14:paraId="1B0A9765" w14:textId="6ABC066E" w:rsidR="00EF3BF7" w:rsidRPr="00B101C3" w:rsidRDefault="00B101C3" w:rsidP="007A2B49">
            <w:pPr>
              <w:spacing w:before="120"/>
              <w:rPr>
                <w:rFonts w:ascii="Century Gothic" w:hAnsi="Century Gothic"/>
                <w:sz w:val="18"/>
                <w:szCs w:val="18"/>
                <w:lang w:val="es-ES_tradnl"/>
              </w:rPr>
            </w:pPr>
            <w:r w:rsidRPr="00B101C3">
              <w:rPr>
                <w:rFonts w:ascii="Century Gothic" w:hAnsi="Century Gothic"/>
                <w:sz w:val="18"/>
                <w:szCs w:val="18"/>
                <w:lang w:val="es-ES_tradnl"/>
              </w:rPr>
              <w:t>2021</w:t>
            </w:r>
          </w:p>
        </w:tc>
      </w:tr>
      <w:tr w:rsidR="00EF3BF7" w:rsidRPr="00EF3BF7" w14:paraId="6EC7188C" w14:textId="77777777" w:rsidTr="00B101C3">
        <w:trPr>
          <w:trHeight w:val="326"/>
        </w:trPr>
        <w:tc>
          <w:tcPr>
            <w:tcW w:w="4820" w:type="dxa"/>
            <w:tcBorders>
              <w:top w:val="dotted" w:sz="4" w:space="0" w:color="auto"/>
            </w:tcBorders>
          </w:tcPr>
          <w:p w14:paraId="4EF5AB4E" w14:textId="58DFE089" w:rsidR="00EF3BF7" w:rsidRPr="00EF3BF7" w:rsidRDefault="006F39C8" w:rsidP="007A2B49">
            <w:pPr>
              <w:spacing w:before="120"/>
              <w:rPr>
                <w:rFonts w:ascii="Century Gothic" w:hAnsi="Century Gothic"/>
                <w:b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Diligenciamiento de un formulario y designación de asistentes </w:t>
            </w:r>
            <w:r w:rsidR="003654D6">
              <w:rPr>
                <w:rFonts w:ascii="Century Gothic" w:hAnsi="Century Gothic"/>
                <w:sz w:val="18"/>
                <w:szCs w:val="18"/>
                <w:lang w:val="es-ES_tradnl"/>
              </w:rPr>
              <w:t>para capacitación</w:t>
            </w:r>
            <w:r w:rsidR="00E43E9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a brindar por Bomberos Voluntarios.</w:t>
            </w:r>
            <w:r w:rsidR="003654D6">
              <w:rPr>
                <w:rFonts w:ascii="Century Gothic" w:hAnsi="Century Gothic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3544" w:type="dxa"/>
            <w:tcBorders>
              <w:top w:val="dotted" w:sz="4" w:space="0" w:color="auto"/>
            </w:tcBorders>
          </w:tcPr>
          <w:p w14:paraId="41B9B35E" w14:textId="730BE39F" w:rsidR="00EF3BF7" w:rsidRPr="00EF3BF7" w:rsidRDefault="006F39C8" w:rsidP="007A2B49">
            <w:pPr>
              <w:spacing w:before="120"/>
              <w:rPr>
                <w:rFonts w:ascii="Century Gothic" w:hAnsi="Century Gothic"/>
                <w:b/>
                <w:sz w:val="18"/>
                <w:szCs w:val="18"/>
                <w:lang w:val="es-ES_tradnl"/>
              </w:rPr>
            </w:pPr>
            <w:r>
              <w:rPr>
                <w:rFonts w:ascii="Century Gothic" w:hAnsi="Century Gothic"/>
                <w:sz w:val="18"/>
                <w:szCs w:val="18"/>
                <w:lang w:val="es-ES_tradnl"/>
              </w:rPr>
              <w:t>Todos los integrantes</w:t>
            </w:r>
          </w:p>
        </w:tc>
        <w:tc>
          <w:tcPr>
            <w:tcW w:w="567" w:type="dxa"/>
            <w:tcBorders>
              <w:top w:val="dotted" w:sz="4" w:space="0" w:color="auto"/>
            </w:tcBorders>
          </w:tcPr>
          <w:p w14:paraId="0C22F1D2" w14:textId="67C22C9D" w:rsidR="00EF3BF7" w:rsidRPr="006F39C8" w:rsidRDefault="006F39C8" w:rsidP="007A2B49">
            <w:pPr>
              <w:spacing w:before="120"/>
              <w:rPr>
                <w:rFonts w:ascii="Century Gothic" w:hAnsi="Century Gothic"/>
                <w:bCs/>
                <w:sz w:val="18"/>
                <w:szCs w:val="18"/>
                <w:lang w:val="es-ES_tradnl"/>
              </w:rPr>
            </w:pPr>
            <w:r w:rsidRPr="006F39C8">
              <w:rPr>
                <w:rFonts w:ascii="Century Gothic" w:hAnsi="Century Gothic"/>
                <w:bCs/>
                <w:sz w:val="18"/>
                <w:szCs w:val="18"/>
                <w:lang w:val="es-ES_tradnl"/>
              </w:rPr>
              <w:t>03</w:t>
            </w:r>
          </w:p>
        </w:tc>
        <w:tc>
          <w:tcPr>
            <w:tcW w:w="567" w:type="dxa"/>
            <w:tcBorders>
              <w:top w:val="dotted" w:sz="4" w:space="0" w:color="auto"/>
            </w:tcBorders>
          </w:tcPr>
          <w:p w14:paraId="33A3C282" w14:textId="046D655A" w:rsidR="00EF3BF7" w:rsidRPr="006F39C8" w:rsidRDefault="006F39C8" w:rsidP="007A2B49">
            <w:pPr>
              <w:spacing w:before="120"/>
              <w:rPr>
                <w:rFonts w:ascii="Century Gothic" w:hAnsi="Century Gothic"/>
                <w:bCs/>
                <w:sz w:val="18"/>
                <w:szCs w:val="18"/>
                <w:lang w:val="es-ES_tradnl"/>
              </w:rPr>
            </w:pPr>
            <w:r w:rsidRPr="006F39C8">
              <w:rPr>
                <w:rFonts w:ascii="Century Gothic" w:hAnsi="Century Gothic"/>
                <w:bCs/>
                <w:sz w:val="18"/>
                <w:szCs w:val="18"/>
                <w:lang w:val="es-ES_tradnl"/>
              </w:rPr>
              <w:t>02</w:t>
            </w:r>
          </w:p>
        </w:tc>
        <w:tc>
          <w:tcPr>
            <w:tcW w:w="567" w:type="dxa"/>
            <w:tcBorders>
              <w:top w:val="dotted" w:sz="4" w:space="0" w:color="auto"/>
            </w:tcBorders>
          </w:tcPr>
          <w:p w14:paraId="2C69B810" w14:textId="651CEA4E" w:rsidR="00EF3BF7" w:rsidRPr="006F39C8" w:rsidRDefault="006F39C8" w:rsidP="007A2B49">
            <w:pPr>
              <w:spacing w:before="120"/>
              <w:rPr>
                <w:rFonts w:ascii="Century Gothic" w:hAnsi="Century Gothic"/>
                <w:bCs/>
                <w:sz w:val="18"/>
                <w:szCs w:val="18"/>
                <w:lang w:val="es-ES_tradnl"/>
              </w:rPr>
            </w:pPr>
            <w:r w:rsidRPr="006F39C8">
              <w:rPr>
                <w:rFonts w:ascii="Century Gothic" w:hAnsi="Century Gothic"/>
                <w:bCs/>
                <w:sz w:val="18"/>
                <w:szCs w:val="18"/>
                <w:lang w:val="es-ES_tradnl"/>
              </w:rPr>
              <w:t>2021</w:t>
            </w:r>
          </w:p>
        </w:tc>
      </w:tr>
    </w:tbl>
    <w:p w14:paraId="23981463" w14:textId="2F344421" w:rsidR="001950D0" w:rsidRDefault="001950D0" w:rsidP="007A2B49">
      <w:pPr>
        <w:rPr>
          <w:rFonts w:ascii="Century Gothic" w:hAnsi="Century Gothic"/>
          <w:sz w:val="16"/>
          <w:szCs w:val="16"/>
        </w:rPr>
      </w:pPr>
    </w:p>
    <w:p w14:paraId="0B7134D6" w14:textId="77777777" w:rsidR="001950D0" w:rsidRDefault="001950D0" w:rsidP="007A2B49">
      <w:pPr>
        <w:rPr>
          <w:rFonts w:ascii="Century Gothic" w:hAnsi="Century Gothic"/>
          <w:sz w:val="16"/>
          <w:szCs w:val="16"/>
        </w:rPr>
      </w:pPr>
    </w:p>
    <w:p w14:paraId="0AAE9478" w14:textId="302A3690" w:rsidR="001950D0" w:rsidRPr="0094729E" w:rsidRDefault="0094729E" w:rsidP="007A2B49">
      <w:pPr>
        <w:rPr>
          <w:rFonts w:ascii="Century Gothic" w:hAnsi="Century Gothic"/>
          <w:sz w:val="18"/>
          <w:szCs w:val="18"/>
          <w:lang w:val="es-ES_tradnl"/>
        </w:rPr>
      </w:pPr>
      <w:r>
        <w:rPr>
          <w:rFonts w:ascii="Century Gothic" w:hAnsi="Century Gothic"/>
          <w:sz w:val="18"/>
          <w:szCs w:val="18"/>
          <w:lang w:val="es-ES_tradnl"/>
        </w:rPr>
        <w:t>El lis</w:t>
      </w:r>
      <w:bookmarkStart w:id="3" w:name="_GoBack"/>
      <w:bookmarkEnd w:id="3"/>
      <w:r w:rsidR="001950D0" w:rsidRPr="0094729E">
        <w:rPr>
          <w:rFonts w:ascii="Century Gothic" w:hAnsi="Century Gothic"/>
          <w:sz w:val="18"/>
          <w:szCs w:val="18"/>
          <w:lang w:val="es-ES_tradnl"/>
        </w:rPr>
        <w:t xml:space="preserve">tado de participacion de las entidades se encuentra anexo con un total </w:t>
      </w:r>
      <w:r w:rsidRPr="0094729E">
        <w:rPr>
          <w:rFonts w:ascii="Century Gothic" w:hAnsi="Century Gothic"/>
          <w:sz w:val="18"/>
          <w:szCs w:val="18"/>
          <w:lang w:val="es-ES_tradnl"/>
        </w:rPr>
        <w:t>de 29 partiipantes.</w:t>
      </w:r>
    </w:p>
    <w:sectPr w:rsidR="001950D0" w:rsidRPr="0094729E" w:rsidSect="0088397D">
      <w:headerReference w:type="default" r:id="rId9"/>
      <w:footerReference w:type="default" r:id="rId10"/>
      <w:pgSz w:w="12240" w:h="15840" w:code="1"/>
      <w:pgMar w:top="1202" w:right="1080" w:bottom="1440" w:left="1080" w:header="567" w:footer="6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D27689" w14:textId="77777777" w:rsidR="00C10341" w:rsidRDefault="00C10341" w:rsidP="004A3199">
      <w:r>
        <w:separator/>
      </w:r>
    </w:p>
  </w:endnote>
  <w:endnote w:type="continuationSeparator" w:id="0">
    <w:p w14:paraId="3BDBCBC6" w14:textId="77777777" w:rsidR="00C10341" w:rsidRDefault="00C10341" w:rsidP="004A3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31C59" w14:textId="05300424" w:rsidR="00717655" w:rsidRPr="007E7073" w:rsidRDefault="00717655" w:rsidP="00C960D2">
    <w:pPr>
      <w:pStyle w:val="Piedepgina"/>
      <w:tabs>
        <w:tab w:val="clear" w:pos="4419"/>
        <w:tab w:val="clear" w:pos="8838"/>
        <w:tab w:val="center" w:pos="5314"/>
        <w:tab w:val="right" w:pos="10629"/>
      </w:tabs>
      <w:rPr>
        <w:rFonts w:ascii="Arial Narrow" w:hAnsi="Arial Narrow"/>
        <w:sz w:val="16"/>
        <w:szCs w:val="16"/>
      </w:rPr>
    </w:pPr>
    <w:r>
      <w:rPr>
        <w:noProof/>
        <w:lang w:val="es-ES_tradnl" w:eastAsia="es-ES_tradn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27084C2" wp14:editId="32F1E6CD">
              <wp:simplePos x="0" y="0"/>
              <wp:positionH relativeFrom="column">
                <wp:posOffset>5081905</wp:posOffset>
              </wp:positionH>
              <wp:positionV relativeFrom="paragraph">
                <wp:posOffset>75565</wp:posOffset>
              </wp:positionV>
              <wp:extent cx="1714500" cy="323850"/>
              <wp:effectExtent l="0" t="0" r="0" b="0"/>
              <wp:wrapNone/>
              <wp:docPr id="21" name="Cuadro de texto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4500" cy="3238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0EB6129" w14:textId="77777777" w:rsidR="00717655" w:rsidRDefault="00717655" w:rsidP="00E20EC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7084C2" id="_x0000_t202" coordsize="21600,21600" o:spt="202" path="m0,0l0,21600,21600,21600,21600,0xe">
              <v:stroke joinstyle="miter"/>
              <v:path gradientshapeok="t" o:connecttype="rect"/>
            </v:shapetype>
            <v:shape id="Cuadro_x0020_de_x0020_texto_x0020_21" o:spid="_x0000_s1026" type="#_x0000_t202" style="position:absolute;margin-left:400.15pt;margin-top:5.95pt;width:135pt;height:25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" fillcolor="window" stroked="f" strokeweight=".5pt">
              <v:path arrowok="t"/>
              <v:textbox>
                <w:txbxContent>
                  <w:p w14:paraId="10EB6129" w14:textId="77777777" w:rsidR="009D33EA" w:rsidRDefault="009D33EA" w:rsidP="00E20EC3"/>
                </w:txbxContent>
              </v:textbox>
            </v:shape>
          </w:pict>
        </mc:Fallback>
      </mc:AlternateContent>
    </w:r>
    <w:r>
      <w:rPr>
        <w:noProof/>
        <w:lang w:val="es-ES_tradnl" w:eastAsia="es-ES_tradn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1A1BB88" wp14:editId="73DF61CB">
              <wp:simplePos x="0" y="0"/>
              <wp:positionH relativeFrom="column">
                <wp:posOffset>2488565</wp:posOffset>
              </wp:positionH>
              <wp:positionV relativeFrom="paragraph">
                <wp:posOffset>74295</wp:posOffset>
              </wp:positionV>
              <wp:extent cx="1714500" cy="323850"/>
              <wp:effectExtent l="0" t="0" r="0" b="0"/>
              <wp:wrapNone/>
              <wp:docPr id="20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4500" cy="3238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C9931CD" w14:textId="77777777" w:rsidR="00717655" w:rsidRDefault="00717655" w:rsidP="00E20EC3">
                          <w:pPr>
                            <w:pStyle w:val="Piedepgina"/>
                            <w:jc w:val="center"/>
                          </w:pPr>
                          <w:r>
                            <w:rPr>
                              <w:rFonts w:ascii="Arial Narrow" w:hAnsi="Arial Narrow" w:cs="Arial"/>
                              <w:sz w:val="16"/>
                              <w:szCs w:val="16"/>
                            </w:rPr>
                            <w:t xml:space="preserve">Página </w:t>
                          </w:r>
                          <w:r>
                            <w:rPr>
                              <w:rFonts w:ascii="Arial Narrow" w:hAnsi="Arial Narrow" w:cs="Arial"/>
                              <w:b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Arial Narrow" w:hAnsi="Arial Narrow" w:cs="Arial"/>
                              <w:b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Narrow" w:hAnsi="Arial Narrow" w:cs="Arial"/>
                              <w:b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4729E">
                            <w:rPr>
                              <w:rFonts w:ascii="Arial Narrow" w:hAnsi="Arial Narrow" w:cs="Arial"/>
                              <w:b/>
                              <w:noProof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 Narrow" w:hAnsi="Arial Narrow" w:cs="Arial"/>
                              <w:b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Fonts w:ascii="Arial Narrow" w:hAnsi="Arial Narrow" w:cs="Arial"/>
                              <w:sz w:val="16"/>
                              <w:szCs w:val="16"/>
                            </w:rPr>
                            <w:t xml:space="preserve"> de </w:t>
                          </w:r>
                          <w:r>
                            <w:rPr>
                              <w:rFonts w:ascii="Arial Narrow" w:hAnsi="Arial Narrow" w:cs="Arial"/>
                              <w:b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Arial Narrow" w:hAnsi="Arial Narrow" w:cs="Arial"/>
                              <w:b/>
                              <w:sz w:val="16"/>
                              <w:szCs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 Narrow" w:hAnsi="Arial Narrow" w:cs="Arial"/>
                              <w:b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4729E">
                            <w:rPr>
                              <w:rFonts w:ascii="Arial Narrow" w:hAnsi="Arial Narrow" w:cs="Arial"/>
                              <w:b/>
                              <w:noProof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 Narrow" w:hAnsi="Arial Narrow" w:cs="Arial"/>
                              <w:b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C184727" w14:textId="77777777" w:rsidR="00717655" w:rsidRDefault="00717655" w:rsidP="00E20EC3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A1BB88" id="_x0000_t202" coordsize="21600,21600" o:spt="202" path="m0,0l0,21600,21600,21600,21600,0xe">
              <v:stroke joinstyle="miter"/>
              <v:path gradientshapeok="t" o:connecttype="rect"/>
            </v:shapetype>
            <v:shape id="Cuadro_x0020_de_x0020_texto_x0020_20" o:spid="_x0000_s1027" type="#_x0000_t202" style="position:absolute;margin-left:195.95pt;margin-top:5.85pt;width:13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" fillcolor="window" stroked="f" strokeweight=".5pt">
              <v:path arrowok="t"/>
              <v:textbox>
                <w:txbxContent>
                  <w:p w14:paraId="2C9931CD" w14:textId="77777777" w:rsidR="00717655" w:rsidRDefault="00717655" w:rsidP="00E20EC3">
                    <w:pPr>
                      <w:pStyle w:val="Piedepgina"/>
                      <w:jc w:val="center"/>
                    </w:pPr>
                    <w:r>
                      <w:rPr>
                        <w:rFonts w:ascii="Arial Narrow" w:hAnsi="Arial Narrow" w:cs="Arial"/>
                        <w:sz w:val="16"/>
                        <w:szCs w:val="16"/>
                      </w:rPr>
                      <w:t xml:space="preserve">Página </w:t>
                    </w:r>
                    <w:r>
                      <w:rPr>
                        <w:rFonts w:ascii="Arial Narrow" w:hAnsi="Arial Narrow" w:cs="Arial"/>
                        <w:b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Arial Narrow" w:hAnsi="Arial Narrow" w:cs="Arial"/>
                        <w:b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Arial Narrow" w:hAnsi="Arial Narrow" w:cs="Arial"/>
                        <w:b/>
                        <w:sz w:val="16"/>
                        <w:szCs w:val="16"/>
                      </w:rPr>
                      <w:fldChar w:fldCharType="separate"/>
                    </w:r>
                    <w:r w:rsidR="0094729E">
                      <w:rPr>
                        <w:rFonts w:ascii="Arial Narrow" w:hAnsi="Arial Narrow" w:cs="Arial"/>
                        <w:b/>
                        <w:noProof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 Narrow" w:hAnsi="Arial Narrow" w:cs="Arial"/>
                        <w:b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rFonts w:ascii="Arial Narrow" w:hAnsi="Arial Narrow" w:cs="Arial"/>
                        <w:sz w:val="16"/>
                        <w:szCs w:val="16"/>
                      </w:rPr>
                      <w:t xml:space="preserve"> de </w:t>
                    </w:r>
                    <w:r>
                      <w:rPr>
                        <w:rFonts w:ascii="Arial Narrow" w:hAnsi="Arial Narrow" w:cs="Arial"/>
                        <w:b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Arial Narrow" w:hAnsi="Arial Narrow" w:cs="Arial"/>
                        <w:b/>
                        <w:sz w:val="16"/>
                        <w:szCs w:val="16"/>
                      </w:rPr>
                      <w:instrText xml:space="preserve"> NUMPAGES </w:instrText>
                    </w:r>
                    <w:r>
                      <w:rPr>
                        <w:rFonts w:ascii="Arial Narrow" w:hAnsi="Arial Narrow" w:cs="Arial"/>
                        <w:b/>
                        <w:sz w:val="16"/>
                        <w:szCs w:val="16"/>
                      </w:rPr>
                      <w:fldChar w:fldCharType="separate"/>
                    </w:r>
                    <w:r w:rsidR="0094729E">
                      <w:rPr>
                        <w:rFonts w:ascii="Arial Narrow" w:hAnsi="Arial Narrow" w:cs="Arial"/>
                        <w:b/>
                        <w:noProof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 Narrow" w:hAnsi="Arial Narrow" w:cs="Arial"/>
                        <w:b/>
                        <w:sz w:val="16"/>
                        <w:szCs w:val="16"/>
                      </w:rPr>
                      <w:fldChar w:fldCharType="end"/>
                    </w:r>
                  </w:p>
                  <w:p w14:paraId="0C184727" w14:textId="77777777" w:rsidR="00717655" w:rsidRDefault="00717655" w:rsidP="00E20EC3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s-ES_tradnl" w:eastAsia="es-ES_tradn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4A3F499" wp14:editId="39E90195">
              <wp:simplePos x="0" y="0"/>
              <wp:positionH relativeFrom="margin">
                <wp:posOffset>5581650</wp:posOffset>
              </wp:positionH>
              <wp:positionV relativeFrom="paragraph">
                <wp:posOffset>9361805</wp:posOffset>
              </wp:positionV>
              <wp:extent cx="1501140" cy="349250"/>
              <wp:effectExtent l="0" t="0" r="0" b="0"/>
              <wp:wrapNone/>
              <wp:docPr id="13" name="Cuadro de tex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1140" cy="349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14510CF3" w14:textId="77777777" w:rsidR="00717655" w:rsidRDefault="00717655" w:rsidP="007E7073">
                          <w:pPr>
                            <w:jc w:val="right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GDO-FM-09</w:t>
                          </w:r>
                        </w:p>
                        <w:p w14:paraId="046A8EC6" w14:textId="77777777" w:rsidR="00717655" w:rsidRDefault="00717655" w:rsidP="007E7073">
                          <w:pPr>
                            <w:jc w:val="right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V5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A3F499" id="Cuadro_x0020_de_x0020_texto_x0020_13" o:spid="_x0000_s1028" type="#_x0000_t202" style="position:absolute;margin-left:439.5pt;margin-top:737.15pt;width:118.2pt;height:27.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" stroked="f">
              <v:path arrowok="t"/>
              <v:textbox>
                <w:txbxContent>
                  <w:p w14:paraId="14510CF3" w14:textId="77777777" w:rsidR="009D33EA" w:rsidRDefault="009D33EA" w:rsidP="007E7073">
                    <w:pPr>
                      <w:jc w:val="right"/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  <w:r>
                      <w:rPr>
                        <w:rFonts w:ascii="Arial Narrow" w:hAnsi="Arial Narrow"/>
                        <w:sz w:val="16"/>
                        <w:szCs w:val="16"/>
                      </w:rPr>
                      <w:t>GDO-FM-09</w:t>
                    </w:r>
                  </w:p>
                  <w:p w14:paraId="046A8EC6" w14:textId="77777777" w:rsidR="009D33EA" w:rsidRDefault="009D33EA" w:rsidP="007E7073">
                    <w:pPr>
                      <w:jc w:val="right"/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  <w:r>
                      <w:rPr>
                        <w:rFonts w:ascii="Arial Narrow" w:hAnsi="Arial Narrow"/>
                        <w:sz w:val="16"/>
                        <w:szCs w:val="16"/>
                      </w:rPr>
                      <w:t>V5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0B57B7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ab/>
      <w:t xml:space="preserve">                                   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84281D" w14:textId="77777777" w:rsidR="00C10341" w:rsidRDefault="00C10341" w:rsidP="004A3199">
      <w:r>
        <w:separator/>
      </w:r>
    </w:p>
  </w:footnote>
  <w:footnote w:type="continuationSeparator" w:id="0">
    <w:p w14:paraId="10A2C7A6" w14:textId="77777777" w:rsidR="00C10341" w:rsidRDefault="00C10341" w:rsidP="004A319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41F80" w14:textId="77777777" w:rsidR="00717655" w:rsidRDefault="00717655" w:rsidP="004A3199">
    <w:pPr>
      <w:pStyle w:val="Encabezado"/>
      <w:tabs>
        <w:tab w:val="clear" w:pos="8838"/>
      </w:tabs>
    </w:pPr>
  </w:p>
  <w:tbl>
    <w:tblPr>
      <w:tblW w:w="1004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270"/>
      <w:gridCol w:w="5640"/>
      <w:gridCol w:w="2134"/>
    </w:tblGrid>
    <w:tr w:rsidR="00717655" w:rsidRPr="00CD584F" w14:paraId="42A01A54" w14:textId="77777777" w:rsidTr="00FB3F85">
      <w:trPr>
        <w:trHeight w:val="559"/>
        <w:jc w:val="center"/>
      </w:trPr>
      <w:tc>
        <w:tcPr>
          <w:tcW w:w="227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20EDBF2D" w14:textId="13334822" w:rsidR="00717655" w:rsidRPr="00E91F0E" w:rsidRDefault="00717655" w:rsidP="00FB3F85">
          <w:pPr>
            <w:jc w:val="center"/>
            <w:rPr>
              <w:rFonts w:ascii="Arial" w:hAnsi="Arial" w:cs="Arial"/>
              <w:lang w:val="es-ES" w:eastAsia="ar-SA"/>
            </w:rPr>
          </w:pPr>
          <w:bookmarkStart w:id="4" w:name="OLE_LINK2"/>
          <w:r w:rsidRPr="00E91F0E">
            <w:rPr>
              <w:rFonts w:ascii="Arial" w:hAnsi="Arial" w:cs="Arial"/>
              <w:noProof/>
              <w:lang w:val="es-ES_tradnl" w:eastAsia="es-ES_tradnl"/>
            </w:rPr>
            <w:drawing>
              <wp:inline distT="0" distB="0" distL="0" distR="0" wp14:anchorId="3DE4ED4D" wp14:editId="0978B6C6">
                <wp:extent cx="772795" cy="800100"/>
                <wp:effectExtent l="0" t="0" r="8255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9014" cy="8065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8D08D" w:themeFill="accent6" w:themeFillTint="99"/>
          <w:vAlign w:val="center"/>
          <w:hideMark/>
        </w:tcPr>
        <w:p w14:paraId="5BCBF737" w14:textId="77777777" w:rsidR="00717655" w:rsidRPr="00E91F0E" w:rsidRDefault="00717655" w:rsidP="00E91F0E">
          <w:pPr>
            <w:suppressAutoHyphens/>
            <w:jc w:val="center"/>
            <w:rPr>
              <w:rFonts w:ascii="Century Gothic" w:hAnsi="Century Gothic" w:cs="Arial"/>
              <w:b/>
              <w:sz w:val="16"/>
              <w:szCs w:val="16"/>
              <w:lang w:val="es-ES" w:eastAsia="ar-SA"/>
            </w:rPr>
          </w:pPr>
          <w:r w:rsidRPr="00FB3F85">
            <w:rPr>
              <w:rFonts w:ascii="Century Gothic" w:hAnsi="Century Gothic" w:cs="Arial"/>
              <w:b/>
              <w:sz w:val="22"/>
              <w:szCs w:val="22"/>
              <w:lang w:val="es-ES" w:eastAsia="ar-SA"/>
            </w:rPr>
            <w:t>ACTA DE REUNIÓN</w:t>
          </w:r>
        </w:p>
      </w:tc>
      <w:tc>
        <w:tcPr>
          <w:tcW w:w="2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3AD7D8F7" w14:textId="77777777" w:rsidR="00717655" w:rsidRPr="00E91F0E" w:rsidRDefault="00717655" w:rsidP="00E91F0E">
          <w:pPr>
            <w:suppressAutoHyphens/>
            <w:rPr>
              <w:rFonts w:ascii="Century Gothic" w:hAnsi="Century Gothic" w:cs="Arial"/>
              <w:b/>
              <w:sz w:val="14"/>
              <w:szCs w:val="14"/>
              <w:lang w:val="es-ES" w:eastAsia="ar-SA"/>
            </w:rPr>
          </w:pPr>
          <w:r w:rsidRPr="00E91F0E">
            <w:rPr>
              <w:rFonts w:ascii="Century Gothic" w:hAnsi="Century Gothic" w:cs="Arial"/>
              <w:b/>
              <w:sz w:val="14"/>
              <w:szCs w:val="14"/>
              <w:lang w:val="es-ES" w:eastAsia="ar-SA"/>
            </w:rPr>
            <w:t xml:space="preserve">Código: </w:t>
          </w:r>
        </w:p>
        <w:p w14:paraId="172A08CB" w14:textId="596A60FD" w:rsidR="00717655" w:rsidRPr="00E91F0E" w:rsidRDefault="00717655" w:rsidP="00E91F0E">
          <w:pPr>
            <w:suppressAutoHyphens/>
            <w:rPr>
              <w:rFonts w:ascii="Century Gothic" w:hAnsi="Century Gothic" w:cs="Arial"/>
              <w:bCs/>
              <w:sz w:val="14"/>
              <w:szCs w:val="14"/>
              <w:lang w:val="es-ES" w:eastAsia="ar-SA"/>
            </w:rPr>
          </w:pPr>
          <w:r w:rsidRPr="00E91F0E">
            <w:rPr>
              <w:rFonts w:ascii="Century Gothic" w:hAnsi="Century Gothic" w:cs="Arial"/>
              <w:bCs/>
              <w:sz w:val="14"/>
              <w:szCs w:val="14"/>
              <w:lang w:val="es-ES" w:eastAsia="ar-SA"/>
            </w:rPr>
            <w:t>DE – FT -21</w:t>
          </w:r>
        </w:p>
      </w:tc>
    </w:tr>
    <w:tr w:rsidR="00717655" w:rsidRPr="00CD584F" w14:paraId="799A7432" w14:textId="77777777" w:rsidTr="00FB3F85">
      <w:trPr>
        <w:trHeight w:val="412"/>
        <w:jc w:val="center"/>
      </w:trPr>
      <w:tc>
        <w:tcPr>
          <w:tcW w:w="227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131EE667" w14:textId="77777777" w:rsidR="00717655" w:rsidRPr="00E91F0E" w:rsidRDefault="00717655" w:rsidP="00EF3BF7">
          <w:pPr>
            <w:rPr>
              <w:rFonts w:ascii="Arial" w:hAnsi="Arial" w:cs="Arial"/>
              <w:lang w:val="es-ES" w:eastAsia="ar-SA"/>
            </w:rPr>
          </w:pPr>
        </w:p>
      </w:tc>
      <w:tc>
        <w:tcPr>
          <w:tcW w:w="564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8D08D" w:themeFill="accent6" w:themeFillTint="99"/>
          <w:vAlign w:val="center"/>
          <w:hideMark/>
        </w:tcPr>
        <w:p w14:paraId="2379C7C0" w14:textId="77777777" w:rsidR="00717655" w:rsidRPr="00E91F0E" w:rsidRDefault="00717655" w:rsidP="00EF3BF7">
          <w:pPr>
            <w:rPr>
              <w:rFonts w:ascii="Arial" w:hAnsi="Arial" w:cs="Arial"/>
              <w:b/>
              <w:sz w:val="16"/>
              <w:szCs w:val="16"/>
              <w:lang w:val="es-ES" w:eastAsia="ar-SA"/>
            </w:rPr>
          </w:pPr>
        </w:p>
      </w:tc>
      <w:tc>
        <w:tcPr>
          <w:tcW w:w="2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hideMark/>
        </w:tcPr>
        <w:p w14:paraId="11F0CB6C" w14:textId="77777777" w:rsidR="00717655" w:rsidRPr="00E91F0E" w:rsidRDefault="00717655" w:rsidP="00E91F0E">
          <w:pPr>
            <w:suppressAutoHyphens/>
            <w:rPr>
              <w:rFonts w:ascii="Century Gothic" w:hAnsi="Century Gothic" w:cs="Arial"/>
              <w:b/>
              <w:sz w:val="14"/>
              <w:szCs w:val="14"/>
              <w:lang w:val="es-ES" w:eastAsia="ar-SA"/>
            </w:rPr>
          </w:pPr>
          <w:r w:rsidRPr="00E91F0E">
            <w:rPr>
              <w:rFonts w:ascii="Century Gothic" w:hAnsi="Century Gothic" w:cs="Arial"/>
              <w:b/>
              <w:sz w:val="14"/>
              <w:szCs w:val="14"/>
              <w:lang w:val="es-ES" w:eastAsia="ar-SA"/>
            </w:rPr>
            <w:t>Versión:</w:t>
          </w:r>
        </w:p>
        <w:p w14:paraId="106B25EB" w14:textId="4B0351EA" w:rsidR="00717655" w:rsidRPr="0088397D" w:rsidRDefault="00717655" w:rsidP="00E91F0E">
          <w:pPr>
            <w:suppressAutoHyphens/>
            <w:rPr>
              <w:rFonts w:ascii="Century Gothic" w:hAnsi="Century Gothic" w:cs="Arial"/>
              <w:bCs/>
              <w:sz w:val="14"/>
              <w:szCs w:val="14"/>
              <w:lang w:val="es-ES" w:eastAsia="ar-SA"/>
            </w:rPr>
          </w:pPr>
          <w:r w:rsidRPr="00E91F0E">
            <w:rPr>
              <w:rFonts w:ascii="Century Gothic" w:hAnsi="Century Gothic" w:cs="Arial"/>
              <w:bCs/>
              <w:sz w:val="14"/>
              <w:szCs w:val="14"/>
              <w:lang w:val="es-ES" w:eastAsia="ar-SA"/>
            </w:rPr>
            <w:t>0</w:t>
          </w:r>
          <w:r>
            <w:rPr>
              <w:rFonts w:ascii="Century Gothic" w:hAnsi="Century Gothic" w:cs="Arial"/>
              <w:bCs/>
              <w:sz w:val="14"/>
              <w:szCs w:val="14"/>
              <w:lang w:val="es-ES" w:eastAsia="ar-SA"/>
            </w:rPr>
            <w:t>1</w:t>
          </w:r>
        </w:p>
      </w:tc>
    </w:tr>
    <w:tr w:rsidR="00717655" w:rsidRPr="00CD584F" w14:paraId="405399B2" w14:textId="77777777" w:rsidTr="00FB3F85">
      <w:trPr>
        <w:trHeight w:val="303"/>
        <w:jc w:val="center"/>
      </w:trPr>
      <w:tc>
        <w:tcPr>
          <w:tcW w:w="227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35689B79" w14:textId="77777777" w:rsidR="00717655" w:rsidRPr="00E91F0E" w:rsidRDefault="00717655" w:rsidP="00EF3BF7">
          <w:pPr>
            <w:rPr>
              <w:rFonts w:ascii="Arial" w:hAnsi="Arial" w:cs="Arial"/>
              <w:lang w:val="es-ES" w:eastAsia="ar-SA"/>
            </w:rPr>
          </w:pPr>
        </w:p>
      </w:tc>
      <w:tc>
        <w:tcPr>
          <w:tcW w:w="564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8D08D" w:themeFill="accent6" w:themeFillTint="99"/>
          <w:vAlign w:val="center"/>
          <w:hideMark/>
        </w:tcPr>
        <w:p w14:paraId="09214DCC" w14:textId="77777777" w:rsidR="00717655" w:rsidRPr="00E91F0E" w:rsidRDefault="00717655" w:rsidP="00EF3BF7">
          <w:pPr>
            <w:rPr>
              <w:rFonts w:ascii="Arial" w:hAnsi="Arial" w:cs="Arial"/>
              <w:b/>
              <w:sz w:val="16"/>
              <w:szCs w:val="16"/>
              <w:lang w:val="es-ES" w:eastAsia="ar-SA"/>
            </w:rPr>
          </w:pPr>
        </w:p>
      </w:tc>
      <w:tc>
        <w:tcPr>
          <w:tcW w:w="2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14:paraId="5DB2409B" w14:textId="77777777" w:rsidR="00717655" w:rsidRPr="00E91F0E" w:rsidRDefault="00717655" w:rsidP="00E91F0E">
          <w:pPr>
            <w:suppressAutoHyphens/>
            <w:rPr>
              <w:rFonts w:ascii="Century Gothic" w:hAnsi="Century Gothic" w:cs="Arial"/>
              <w:bCs/>
              <w:sz w:val="14"/>
              <w:szCs w:val="14"/>
              <w:lang w:val="es-ES" w:eastAsia="ar-SA"/>
            </w:rPr>
          </w:pPr>
          <w:r w:rsidRPr="00E91F0E">
            <w:rPr>
              <w:rFonts w:ascii="Century Gothic" w:hAnsi="Century Gothic" w:cs="Arial"/>
              <w:b/>
              <w:sz w:val="14"/>
              <w:szCs w:val="14"/>
              <w:lang w:val="es-ES" w:eastAsia="ar-SA"/>
            </w:rPr>
            <w:t>Vigente desde:</w:t>
          </w:r>
        </w:p>
        <w:p w14:paraId="1A656EAD" w14:textId="77777777" w:rsidR="00717655" w:rsidRPr="00E91F0E" w:rsidRDefault="00717655" w:rsidP="00E91F0E">
          <w:pPr>
            <w:suppressAutoHyphens/>
            <w:rPr>
              <w:rFonts w:ascii="Century Gothic" w:hAnsi="Century Gothic" w:cs="Arial"/>
              <w:bCs/>
              <w:sz w:val="14"/>
              <w:szCs w:val="14"/>
              <w:lang w:val="es-ES" w:eastAsia="ar-SA"/>
            </w:rPr>
          </w:pPr>
          <w:r w:rsidRPr="00E91F0E">
            <w:rPr>
              <w:rFonts w:ascii="Century Gothic" w:hAnsi="Century Gothic" w:cs="Arial"/>
              <w:bCs/>
              <w:sz w:val="14"/>
              <w:szCs w:val="14"/>
              <w:lang w:val="es-ES" w:eastAsia="ar-SA"/>
            </w:rPr>
            <w:t>05-06-2020</w:t>
          </w:r>
        </w:p>
      </w:tc>
    </w:tr>
  </w:tbl>
  <w:bookmarkEnd w:id="4"/>
  <w:p w14:paraId="623C1A01" w14:textId="77777777" w:rsidR="00717655" w:rsidRDefault="00717655" w:rsidP="004A3199">
    <w:pPr>
      <w:pStyle w:val="Encabezado"/>
      <w:tabs>
        <w:tab w:val="clear" w:pos="8838"/>
      </w:tabs>
    </w:pP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46D29"/>
    <w:multiLevelType w:val="multilevel"/>
    <w:tmpl w:val="1EC6E6A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5010C66"/>
    <w:multiLevelType w:val="hybridMultilevel"/>
    <w:tmpl w:val="CD7819A0"/>
    <w:lvl w:ilvl="0" w:tplc="795C4C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84A0C"/>
    <w:multiLevelType w:val="multilevel"/>
    <w:tmpl w:val="CA00E8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B140FF5"/>
    <w:multiLevelType w:val="multilevel"/>
    <w:tmpl w:val="08FE47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27F3439D"/>
    <w:multiLevelType w:val="hybridMultilevel"/>
    <w:tmpl w:val="9AF40394"/>
    <w:lvl w:ilvl="0" w:tplc="A55071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CF16DC"/>
    <w:multiLevelType w:val="hybridMultilevel"/>
    <w:tmpl w:val="50E01C8A"/>
    <w:lvl w:ilvl="0" w:tplc="A55439E6">
      <w:start w:val="12"/>
      <w:numFmt w:val="bullet"/>
      <w:lvlText w:val="-"/>
      <w:lvlJc w:val="left"/>
      <w:pPr>
        <w:ind w:left="3275" w:hanging="360"/>
      </w:pPr>
      <w:rPr>
        <w:rFonts w:ascii="Century Gothic" w:eastAsia="Times New Roman" w:hAnsi="Century Gothic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7235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955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675" w:hanging="360"/>
      </w:pPr>
      <w:rPr>
        <w:rFonts w:ascii="Wingdings" w:hAnsi="Wingdings" w:hint="default"/>
      </w:rPr>
    </w:lvl>
  </w:abstractNum>
  <w:abstractNum w:abstractNumId="6">
    <w:nsid w:val="4BB22A3B"/>
    <w:multiLevelType w:val="hybridMultilevel"/>
    <w:tmpl w:val="AF76BD36"/>
    <w:lvl w:ilvl="0" w:tplc="A55439E6">
      <w:start w:val="12"/>
      <w:numFmt w:val="bullet"/>
      <w:lvlText w:val="-"/>
      <w:lvlJc w:val="left"/>
      <w:pPr>
        <w:ind w:left="2925" w:hanging="360"/>
      </w:pPr>
      <w:rPr>
        <w:rFonts w:ascii="Century Gothic" w:eastAsia="Times New Roman" w:hAnsi="Century Gothic" w:cs="Times New Roman" w:hint="default"/>
      </w:rPr>
    </w:lvl>
    <w:lvl w:ilvl="1" w:tplc="040A0003">
      <w:start w:val="1"/>
      <w:numFmt w:val="bullet"/>
      <w:lvlText w:val="o"/>
      <w:lvlJc w:val="left"/>
      <w:pPr>
        <w:ind w:left="250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2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4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6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38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0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2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44" w:hanging="360"/>
      </w:pPr>
      <w:rPr>
        <w:rFonts w:ascii="Wingdings" w:hAnsi="Wingdings" w:hint="default"/>
      </w:rPr>
    </w:lvl>
  </w:abstractNum>
  <w:abstractNum w:abstractNumId="7">
    <w:nsid w:val="6713230A"/>
    <w:multiLevelType w:val="hybridMultilevel"/>
    <w:tmpl w:val="09AECD06"/>
    <w:lvl w:ilvl="0" w:tplc="040A0003">
      <w:start w:val="1"/>
      <w:numFmt w:val="bullet"/>
      <w:lvlText w:val="o"/>
      <w:lvlJc w:val="left"/>
      <w:pPr>
        <w:ind w:left="2504" w:hanging="360"/>
      </w:pPr>
      <w:rPr>
        <w:rFonts w:ascii="Courier New" w:hAnsi="Courier New" w:cs="Courier New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7B2881"/>
    <w:multiLevelType w:val="hybridMultilevel"/>
    <w:tmpl w:val="CD7819A0"/>
    <w:lvl w:ilvl="0" w:tplc="795C4C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AB62BE"/>
    <w:multiLevelType w:val="hybridMultilevel"/>
    <w:tmpl w:val="DCE6F3B0"/>
    <w:lvl w:ilvl="0" w:tplc="A55439E6">
      <w:start w:val="12"/>
      <w:numFmt w:val="bullet"/>
      <w:lvlText w:val="-"/>
      <w:lvlJc w:val="left"/>
      <w:pPr>
        <w:ind w:left="1861" w:hanging="360"/>
      </w:pPr>
      <w:rPr>
        <w:rFonts w:ascii="Century Gothic" w:eastAsia="Times New Roman" w:hAnsi="Century Gothic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10">
    <w:nsid w:val="77D85B61"/>
    <w:multiLevelType w:val="hybridMultilevel"/>
    <w:tmpl w:val="D6EEFF24"/>
    <w:lvl w:ilvl="0" w:tplc="A55439E6">
      <w:start w:val="12"/>
      <w:numFmt w:val="bullet"/>
      <w:lvlText w:val="-"/>
      <w:lvlJc w:val="left"/>
      <w:pPr>
        <w:ind w:left="2195" w:hanging="360"/>
      </w:pPr>
      <w:rPr>
        <w:rFonts w:ascii="Century Gothic" w:eastAsia="Times New Roman" w:hAnsi="Century Gothic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2555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75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95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715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35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55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75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95" w:hanging="360"/>
      </w:pPr>
      <w:rPr>
        <w:rFonts w:ascii="Wingdings" w:hAnsi="Wingdings" w:hint="default"/>
      </w:rPr>
    </w:lvl>
  </w:abstractNum>
  <w:abstractNum w:abstractNumId="11">
    <w:nsid w:val="7B681B40"/>
    <w:multiLevelType w:val="hybridMultilevel"/>
    <w:tmpl w:val="C89EEA38"/>
    <w:lvl w:ilvl="0" w:tplc="0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5D2CDA"/>
    <w:multiLevelType w:val="hybridMultilevel"/>
    <w:tmpl w:val="9FF06180"/>
    <w:lvl w:ilvl="0" w:tplc="A55439E6">
      <w:start w:val="12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4"/>
  </w:num>
  <w:num w:numId="5">
    <w:abstractNumId w:val="11"/>
  </w:num>
  <w:num w:numId="6">
    <w:abstractNumId w:val="9"/>
  </w:num>
  <w:num w:numId="7">
    <w:abstractNumId w:val="10"/>
  </w:num>
  <w:num w:numId="8">
    <w:abstractNumId w:val="5"/>
  </w:num>
  <w:num w:numId="9">
    <w:abstractNumId w:val="1"/>
  </w:num>
  <w:num w:numId="10">
    <w:abstractNumId w:val="0"/>
  </w:num>
  <w:num w:numId="11">
    <w:abstractNumId w:val="2"/>
  </w:num>
  <w:num w:numId="12">
    <w:abstractNumId w:val="6"/>
  </w:num>
  <w:num w:numId="13">
    <w:abstractNumId w:val="7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iliana Castro">
    <w15:presenceInfo w15:providerId="None" w15:userId="Liliana Castr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199"/>
    <w:rsid w:val="000151C8"/>
    <w:rsid w:val="000266C8"/>
    <w:rsid w:val="00047766"/>
    <w:rsid w:val="000740A4"/>
    <w:rsid w:val="00077F01"/>
    <w:rsid w:val="0008133C"/>
    <w:rsid w:val="00086794"/>
    <w:rsid w:val="00092A78"/>
    <w:rsid w:val="00095B01"/>
    <w:rsid w:val="000B57B7"/>
    <w:rsid w:val="000C2652"/>
    <w:rsid w:val="000D389F"/>
    <w:rsid w:val="000E4A49"/>
    <w:rsid w:val="000F35C3"/>
    <w:rsid w:val="000F56FE"/>
    <w:rsid w:val="001044EC"/>
    <w:rsid w:val="00105435"/>
    <w:rsid w:val="0012150C"/>
    <w:rsid w:val="001260AB"/>
    <w:rsid w:val="0014724E"/>
    <w:rsid w:val="00170E97"/>
    <w:rsid w:val="001919BF"/>
    <w:rsid w:val="0019398B"/>
    <w:rsid w:val="001950D0"/>
    <w:rsid w:val="001C6BB1"/>
    <w:rsid w:val="001D2F15"/>
    <w:rsid w:val="00214479"/>
    <w:rsid w:val="00215C52"/>
    <w:rsid w:val="002647AB"/>
    <w:rsid w:val="0026617B"/>
    <w:rsid w:val="002923F2"/>
    <w:rsid w:val="00293781"/>
    <w:rsid w:val="002954F0"/>
    <w:rsid w:val="002A0D91"/>
    <w:rsid w:val="002D635F"/>
    <w:rsid w:val="002F1E9C"/>
    <w:rsid w:val="00325C35"/>
    <w:rsid w:val="00326182"/>
    <w:rsid w:val="0033123C"/>
    <w:rsid w:val="00342051"/>
    <w:rsid w:val="003654D6"/>
    <w:rsid w:val="003C1E93"/>
    <w:rsid w:val="003F64CB"/>
    <w:rsid w:val="0040112A"/>
    <w:rsid w:val="004323B6"/>
    <w:rsid w:val="00475BA1"/>
    <w:rsid w:val="004855F2"/>
    <w:rsid w:val="004A132D"/>
    <w:rsid w:val="004A3199"/>
    <w:rsid w:val="004B731F"/>
    <w:rsid w:val="004D04DB"/>
    <w:rsid w:val="004E371D"/>
    <w:rsid w:val="00503144"/>
    <w:rsid w:val="00510E95"/>
    <w:rsid w:val="005349EA"/>
    <w:rsid w:val="00550DC6"/>
    <w:rsid w:val="005914AB"/>
    <w:rsid w:val="005A3212"/>
    <w:rsid w:val="005C1D11"/>
    <w:rsid w:val="005C666C"/>
    <w:rsid w:val="005D052E"/>
    <w:rsid w:val="005E506B"/>
    <w:rsid w:val="005E5D57"/>
    <w:rsid w:val="005F6834"/>
    <w:rsid w:val="00603DF6"/>
    <w:rsid w:val="0061759D"/>
    <w:rsid w:val="006314EE"/>
    <w:rsid w:val="00635F98"/>
    <w:rsid w:val="00645BE0"/>
    <w:rsid w:val="00647972"/>
    <w:rsid w:val="006C34C4"/>
    <w:rsid w:val="006D5449"/>
    <w:rsid w:val="006F39C8"/>
    <w:rsid w:val="006F51D1"/>
    <w:rsid w:val="00717655"/>
    <w:rsid w:val="00726B50"/>
    <w:rsid w:val="00734141"/>
    <w:rsid w:val="00772B6A"/>
    <w:rsid w:val="007A0D99"/>
    <w:rsid w:val="007A2B49"/>
    <w:rsid w:val="007B6EC1"/>
    <w:rsid w:val="007D086A"/>
    <w:rsid w:val="007D75D7"/>
    <w:rsid w:val="007E7073"/>
    <w:rsid w:val="00805C3A"/>
    <w:rsid w:val="00812D62"/>
    <w:rsid w:val="0088397D"/>
    <w:rsid w:val="008A104F"/>
    <w:rsid w:val="008C555B"/>
    <w:rsid w:val="008F06DC"/>
    <w:rsid w:val="00912523"/>
    <w:rsid w:val="00920901"/>
    <w:rsid w:val="00935384"/>
    <w:rsid w:val="0094729E"/>
    <w:rsid w:val="00954E46"/>
    <w:rsid w:val="00965B0F"/>
    <w:rsid w:val="00993BE4"/>
    <w:rsid w:val="009A2C29"/>
    <w:rsid w:val="009B375C"/>
    <w:rsid w:val="009D18EF"/>
    <w:rsid w:val="009D33EA"/>
    <w:rsid w:val="009E4F81"/>
    <w:rsid w:val="009E75AB"/>
    <w:rsid w:val="009F1B0B"/>
    <w:rsid w:val="00A121CA"/>
    <w:rsid w:val="00A338E3"/>
    <w:rsid w:val="00A33B91"/>
    <w:rsid w:val="00A43BFD"/>
    <w:rsid w:val="00A43F1E"/>
    <w:rsid w:val="00A53B8C"/>
    <w:rsid w:val="00A71A97"/>
    <w:rsid w:val="00AB265A"/>
    <w:rsid w:val="00AC5477"/>
    <w:rsid w:val="00AD4499"/>
    <w:rsid w:val="00AF0A71"/>
    <w:rsid w:val="00AF7985"/>
    <w:rsid w:val="00B101C3"/>
    <w:rsid w:val="00B17B75"/>
    <w:rsid w:val="00B219C4"/>
    <w:rsid w:val="00B22528"/>
    <w:rsid w:val="00B31EFD"/>
    <w:rsid w:val="00B56723"/>
    <w:rsid w:val="00BB02BD"/>
    <w:rsid w:val="00BB0C17"/>
    <w:rsid w:val="00BB10E8"/>
    <w:rsid w:val="00BB641D"/>
    <w:rsid w:val="00C00D96"/>
    <w:rsid w:val="00C10341"/>
    <w:rsid w:val="00C15357"/>
    <w:rsid w:val="00C16172"/>
    <w:rsid w:val="00C23A8B"/>
    <w:rsid w:val="00C33AD3"/>
    <w:rsid w:val="00C57D1A"/>
    <w:rsid w:val="00C86BF0"/>
    <w:rsid w:val="00C960D2"/>
    <w:rsid w:val="00CD7DF8"/>
    <w:rsid w:val="00D344FE"/>
    <w:rsid w:val="00D454E1"/>
    <w:rsid w:val="00D878F8"/>
    <w:rsid w:val="00D965B5"/>
    <w:rsid w:val="00DA0231"/>
    <w:rsid w:val="00DD5FC5"/>
    <w:rsid w:val="00E20EC3"/>
    <w:rsid w:val="00E43E96"/>
    <w:rsid w:val="00E54FB2"/>
    <w:rsid w:val="00E67CEB"/>
    <w:rsid w:val="00E91F0E"/>
    <w:rsid w:val="00E96FCA"/>
    <w:rsid w:val="00EA03D6"/>
    <w:rsid w:val="00EA0FB2"/>
    <w:rsid w:val="00EB44F9"/>
    <w:rsid w:val="00EC6626"/>
    <w:rsid w:val="00ED78C5"/>
    <w:rsid w:val="00EF3BF3"/>
    <w:rsid w:val="00EF3BF7"/>
    <w:rsid w:val="00EF557D"/>
    <w:rsid w:val="00F02EA5"/>
    <w:rsid w:val="00F12D8B"/>
    <w:rsid w:val="00F50255"/>
    <w:rsid w:val="00F85619"/>
    <w:rsid w:val="00FA1162"/>
    <w:rsid w:val="00FB1663"/>
    <w:rsid w:val="00FB3F85"/>
    <w:rsid w:val="00FD1C38"/>
    <w:rsid w:val="00FD74A4"/>
    <w:rsid w:val="00FF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61A574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4"/>
        <w:szCs w:val="24"/>
        <w:lang w:val="es-ES" w:eastAsia="es-E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199"/>
    <w:rPr>
      <w:rFonts w:ascii="Times New Roman" w:eastAsia="Times New Roman" w:hAnsi="Times New Roman"/>
      <w:lang w:val="es-CO" w:eastAsia="es-MX"/>
    </w:rPr>
  </w:style>
  <w:style w:type="paragraph" w:styleId="Ttulo1">
    <w:name w:val="heading 1"/>
    <w:basedOn w:val="Normal"/>
    <w:next w:val="Normal"/>
    <w:link w:val="Ttulo1Car"/>
    <w:qFormat/>
    <w:rsid w:val="004A3199"/>
    <w:pPr>
      <w:keepNext/>
      <w:outlineLvl w:val="0"/>
    </w:pPr>
    <w:rPr>
      <w:rFonts w:ascii="Arial" w:hAnsi="Arial"/>
      <w:b/>
      <w:lang w:val="es-ES_tradn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93B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A31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3199"/>
  </w:style>
  <w:style w:type="paragraph" w:styleId="Piedepgina">
    <w:name w:val="footer"/>
    <w:basedOn w:val="Normal"/>
    <w:link w:val="PiedepginaCar"/>
    <w:unhideWhenUsed/>
    <w:rsid w:val="004A31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4A3199"/>
  </w:style>
  <w:style w:type="character" w:customStyle="1" w:styleId="Ttulo1Car">
    <w:name w:val="Título 1 Car"/>
    <w:link w:val="Ttulo1"/>
    <w:rsid w:val="004A3199"/>
    <w:rPr>
      <w:rFonts w:ascii="Arial" w:eastAsia="Times New Roman" w:hAnsi="Arial" w:cs="Times New Roman"/>
      <w:b/>
      <w:sz w:val="24"/>
      <w:szCs w:val="20"/>
      <w:lang w:val="es-ES_tradnl" w:eastAsia="es-MX"/>
    </w:rPr>
  </w:style>
  <w:style w:type="table" w:styleId="Tablaconcuadrcula">
    <w:name w:val="Table Grid"/>
    <w:basedOn w:val="Tablanormal"/>
    <w:uiPriority w:val="59"/>
    <w:rsid w:val="00E20EC3"/>
    <w:rPr>
      <w:rFonts w:ascii="Times New Roman" w:eastAsia="Times New Roman" w:hAnsi="Times New Roman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25C3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325C35"/>
    <w:rPr>
      <w:rFonts w:ascii="Segoe UI" w:eastAsia="Times New Roman" w:hAnsi="Segoe UI" w:cs="Segoe UI"/>
      <w:sz w:val="18"/>
      <w:szCs w:val="18"/>
      <w:lang w:eastAsia="es-MX"/>
    </w:rPr>
  </w:style>
  <w:style w:type="table" w:customStyle="1" w:styleId="Tablaconcuadrcula11">
    <w:name w:val="Tabla con cuadrícula11"/>
    <w:basedOn w:val="Tablanormal"/>
    <w:rsid w:val="00EF3BF7"/>
    <w:rPr>
      <w:rFonts w:ascii="Times New Roman" w:eastAsia="Times New Roman" w:hAnsi="Times New Roman"/>
      <w:lang w:val="es-CO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17B75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9F1B0B"/>
  </w:style>
  <w:style w:type="character" w:styleId="Hipervnculo">
    <w:name w:val="Hyperlink"/>
    <w:basedOn w:val="Fuentedeprrafopredeter"/>
    <w:uiPriority w:val="99"/>
    <w:unhideWhenUsed/>
    <w:rsid w:val="00DA0231"/>
    <w:rPr>
      <w:color w:val="0563C1" w:themeColor="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93BE4"/>
    <w:rPr>
      <w:rFonts w:asciiTheme="majorHAnsi" w:eastAsiaTheme="majorEastAsia" w:hAnsiTheme="majorHAnsi" w:cstheme="majorBidi"/>
      <w:color w:val="1F3763" w:themeColor="accent1" w:themeShade="7F"/>
      <w:lang w:val="es-CO"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ED78C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78C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D78C5"/>
    <w:rPr>
      <w:rFonts w:ascii="Times New Roman" w:eastAsia="Times New Roman" w:hAnsi="Times New Roman"/>
      <w:sz w:val="20"/>
      <w:szCs w:val="20"/>
      <w:lang w:val="es-CO"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78C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D78C5"/>
    <w:rPr>
      <w:rFonts w:ascii="Times New Roman" w:eastAsia="Times New Roman" w:hAnsi="Times New Roman"/>
      <w:b/>
      <w:bCs/>
      <w:sz w:val="20"/>
      <w:szCs w:val="20"/>
      <w:lang w:val="es-CO" w:eastAsia="es-MX"/>
    </w:rPr>
  </w:style>
  <w:style w:type="paragraph" w:styleId="Revisin">
    <w:name w:val="Revision"/>
    <w:hidden/>
    <w:uiPriority w:val="99"/>
    <w:semiHidden/>
    <w:rsid w:val="001950D0"/>
    <w:rPr>
      <w:rFonts w:ascii="Times New Roman" w:eastAsia="Times New Roman" w:hAnsi="Times New Roman"/>
      <w:lang w:val="es-CO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3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microsoft.com/office/2011/relationships/people" Target="peop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preparativos@idiger.gov.co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64C3C-BA45-F746-9B57-901600DF5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2834</Words>
  <Characters>15592</Characters>
  <Application>Microsoft Macintosh Word</Application>
  <DocSecurity>0</DocSecurity>
  <Lines>129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Armando Rodríguez Vergara</dc:creator>
  <cp:keywords/>
  <dc:description/>
  <cp:lastModifiedBy>Usuario de Microsoft Office</cp:lastModifiedBy>
  <cp:revision>3</cp:revision>
  <cp:lastPrinted>2017-04-21T16:44:00Z</cp:lastPrinted>
  <dcterms:created xsi:type="dcterms:W3CDTF">2021-02-27T20:05:00Z</dcterms:created>
  <dcterms:modified xsi:type="dcterms:W3CDTF">2021-02-27T20:21:00Z</dcterms:modified>
</cp:coreProperties>
</file>